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7760A9" w:rsidRPr="009044F1" w:rsidRDefault="007760A9" w:rsidP="007760A9">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3266EA">
        <w:rPr>
          <w:rFonts w:ascii="GHEA Grapalat" w:hAnsi="GHEA Grapalat"/>
          <w:i w:val="0"/>
          <w:sz w:val="24"/>
          <w:szCs w:val="24"/>
        </w:rPr>
        <w:t>"</w:t>
      </w:r>
      <w:r w:rsidR="002161FA" w:rsidRPr="002161FA">
        <w:rPr>
          <w:rFonts w:ascii="GHEA Grapalat" w:hAnsi="GHEA Grapalat"/>
          <w:i w:val="0"/>
          <w:sz w:val="24"/>
          <w:szCs w:val="24"/>
        </w:rPr>
        <w:t>10</w:t>
      </w:r>
      <w:r w:rsidRPr="003266EA">
        <w:rPr>
          <w:rFonts w:ascii="GHEA Grapalat" w:hAnsi="GHEA Grapalat"/>
          <w:i w:val="0"/>
          <w:sz w:val="24"/>
          <w:szCs w:val="24"/>
        </w:rPr>
        <w:t>"</w:t>
      </w:r>
      <w:r w:rsidRPr="009044F1">
        <w:rPr>
          <w:rFonts w:ascii="GHEA Grapalat" w:hAnsi="GHEA Grapalat"/>
          <w:i w:val="0"/>
          <w:sz w:val="24"/>
          <w:szCs w:val="24"/>
        </w:rPr>
        <w:t xml:space="preserve"> "</w:t>
      </w:r>
      <w:r w:rsidRPr="00880AE1">
        <w:rPr>
          <w:rFonts w:ascii="GHEA Grapalat" w:hAnsi="GHEA Grapalat"/>
          <w:i w:val="0"/>
          <w:sz w:val="24"/>
          <w:szCs w:val="24"/>
        </w:rPr>
        <w:t xml:space="preserve"> </w:t>
      </w:r>
      <w:r w:rsidR="003D42D1" w:rsidRPr="003D42D1">
        <w:rPr>
          <w:rFonts w:ascii="GHEA Grapalat" w:hAnsi="GHEA Grapalat"/>
          <w:i w:val="0"/>
          <w:sz w:val="24"/>
          <w:szCs w:val="24"/>
        </w:rPr>
        <w:t>февраля</w:t>
      </w:r>
      <w:r w:rsidRPr="009044F1">
        <w:rPr>
          <w:rFonts w:ascii="GHEA Grapalat" w:hAnsi="GHEA Grapalat"/>
          <w:i w:val="0"/>
          <w:sz w:val="24"/>
          <w:szCs w:val="24"/>
        </w:rPr>
        <w:t xml:space="preserve"> " 20</w:t>
      </w:r>
      <w:r>
        <w:rPr>
          <w:rFonts w:ascii="GHEA Grapalat" w:hAnsi="GHEA Grapalat"/>
          <w:i w:val="0"/>
          <w:sz w:val="24"/>
          <w:szCs w:val="24"/>
        </w:rPr>
        <w:t>2</w:t>
      </w:r>
      <w:r w:rsidR="003D42D1" w:rsidRPr="003D42D1">
        <w:rPr>
          <w:rFonts w:ascii="GHEA Grapalat" w:hAnsi="GHEA Grapalat"/>
          <w:i w:val="0"/>
          <w:sz w:val="24"/>
          <w:szCs w:val="24"/>
        </w:rPr>
        <w:t>2</w:t>
      </w:r>
      <w:r w:rsidRPr="007760A9">
        <w:rPr>
          <w:rFonts w:ascii="GHEA Grapalat" w:hAnsi="GHEA Grapalat"/>
          <w:i w:val="0"/>
          <w:sz w:val="24"/>
          <w:szCs w:val="24"/>
        </w:rPr>
        <w:t xml:space="preserve"> </w:t>
      </w:r>
      <w:r w:rsidRPr="009044F1">
        <w:rPr>
          <w:rFonts w:ascii="GHEA Grapalat" w:hAnsi="GHEA Grapalat"/>
          <w:i w:val="0"/>
          <w:sz w:val="24"/>
          <w:szCs w:val="24"/>
        </w:rPr>
        <w:t>года</w:t>
      </w:r>
      <w:r w:rsidRPr="00880AE1">
        <w:rPr>
          <w:rFonts w:ascii="GHEA Grapalat" w:hAnsi="GHEA Grapalat"/>
          <w:i w:val="0"/>
          <w:sz w:val="24"/>
          <w:szCs w:val="24"/>
        </w:rPr>
        <w:t xml:space="preserve"> </w:t>
      </w:r>
      <w:r w:rsidRPr="009044F1">
        <w:rPr>
          <w:rFonts w:ascii="GHEA Grapalat" w:hAnsi="GHEA Grapalat"/>
          <w:i w:val="0"/>
          <w:sz w:val="24"/>
          <w:szCs w:val="24"/>
        </w:rPr>
        <w:t xml:space="preserve"> </w:t>
      </w:r>
      <w:r w:rsidRPr="00F44EB5">
        <w:rPr>
          <w:rFonts w:ascii="GHEA Grapalat" w:hAnsi="GHEA Grapalat"/>
          <w:i w:val="0"/>
          <w:sz w:val="24"/>
          <w:szCs w:val="24"/>
        </w:rPr>
        <w:t>" N 1   решения"</w:t>
      </w:r>
    </w:p>
    <w:p w:rsidR="007760A9" w:rsidRPr="007760A9" w:rsidRDefault="007760A9" w:rsidP="007760A9">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A87EE8">
        <w:rPr>
          <w:rFonts w:ascii="GHEA Grapalat" w:hAnsi="GHEA Grapalat"/>
          <w:b/>
          <w:i w:val="0"/>
          <w:sz w:val="24"/>
          <w:szCs w:val="24"/>
          <w:lang w:val="en-US"/>
        </w:rPr>
        <w:t>IKVCIK</w:t>
      </w:r>
      <w:r w:rsidR="003D42D1">
        <w:rPr>
          <w:rFonts w:ascii="GHEA Grapalat" w:hAnsi="GHEA Grapalat"/>
          <w:b/>
          <w:i w:val="0"/>
          <w:sz w:val="24"/>
          <w:szCs w:val="24"/>
        </w:rPr>
        <w:t>-GHAPDzB-22/</w:t>
      </w:r>
      <w:r w:rsidR="003D42D1" w:rsidRPr="002161FA">
        <w:rPr>
          <w:rFonts w:ascii="GHEA Grapalat" w:hAnsi="GHEA Grapalat"/>
          <w:b/>
          <w:i w:val="0"/>
          <w:sz w:val="24"/>
          <w:szCs w:val="24"/>
        </w:rPr>
        <w:t>1</w:t>
      </w:r>
      <w:r w:rsidR="00072492">
        <w:rPr>
          <w:rFonts w:ascii="GHEA Grapalat" w:hAnsi="GHEA Grapalat"/>
          <w:b/>
          <w:i w:val="0"/>
          <w:sz w:val="24"/>
          <w:szCs w:val="24"/>
        </w:rPr>
        <w:t>4</w:t>
      </w:r>
    </w:p>
    <w:p w:rsidR="0091042F" w:rsidRPr="009044F1" w:rsidRDefault="0091042F" w:rsidP="00B46D58">
      <w:pPr>
        <w:pStyle w:val="a3"/>
        <w:widowControl w:val="0"/>
        <w:spacing w:after="160" w:line="240" w:lineRule="auto"/>
        <w:rPr>
          <w:rFonts w:ascii="GHEA Grapalat" w:hAnsi="GHEA Grapalat"/>
          <w:i w:val="0"/>
          <w:sz w:val="24"/>
          <w:szCs w:val="24"/>
        </w:rPr>
      </w:pPr>
    </w:p>
    <w:p w:rsidR="007760A9" w:rsidRPr="004A7C5D" w:rsidRDefault="007760A9" w:rsidP="007760A9">
      <w:pPr>
        <w:pStyle w:val="a3"/>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Pr="004A7C5D">
        <w:rPr>
          <w:rFonts w:ascii="GHEA Grapalat" w:hAnsi="GHEA Grapalat"/>
          <w:i w:val="0"/>
          <w:sz w:val="24"/>
          <w:szCs w:val="24"/>
        </w:rPr>
        <w:t xml:space="preserve"> </w:t>
      </w:r>
      <w:proofErr w:type="spellStart"/>
      <w:r w:rsidRPr="004A7C5D">
        <w:rPr>
          <w:rFonts w:ascii="GHEA Grapalat" w:hAnsi="GHEA Grapalat"/>
          <w:b/>
          <w:i w:val="0"/>
          <w:sz w:val="24"/>
          <w:szCs w:val="24"/>
        </w:rPr>
        <w:t>г</w:t>
      </w:r>
      <w:proofErr w:type="gramStart"/>
      <w:r w:rsidRPr="004A7C5D">
        <w:rPr>
          <w:rFonts w:ascii="GHEA Grapalat" w:hAnsi="GHEA Grapalat"/>
          <w:b/>
          <w:i w:val="0"/>
          <w:sz w:val="24"/>
          <w:szCs w:val="24"/>
        </w:rPr>
        <w:t>.Е</w:t>
      </w:r>
      <w:proofErr w:type="gramEnd"/>
      <w:r w:rsidRPr="004A7C5D">
        <w:rPr>
          <w:rFonts w:ascii="GHEA Grapalat" w:hAnsi="GHEA Grapalat"/>
          <w:b/>
          <w:i w:val="0"/>
          <w:sz w:val="24"/>
          <w:szCs w:val="24"/>
        </w:rPr>
        <w:t>реван</w:t>
      </w:r>
      <w:proofErr w:type="spellEnd"/>
      <w:r w:rsidRPr="004A7C5D">
        <w:rPr>
          <w:rFonts w:ascii="GHEA Grapalat" w:hAnsi="GHEA Grapalat"/>
          <w:b/>
          <w:i w:val="0"/>
          <w:sz w:val="24"/>
          <w:szCs w:val="24"/>
        </w:rPr>
        <w:t xml:space="preserve">, ул. </w:t>
      </w:r>
      <w:proofErr w:type="spellStart"/>
      <w:r w:rsidRPr="004A7C5D">
        <w:rPr>
          <w:rFonts w:ascii="GHEA Grapalat" w:hAnsi="GHEA Grapalat"/>
          <w:b/>
          <w:i w:val="0"/>
          <w:sz w:val="24"/>
          <w:szCs w:val="24"/>
        </w:rPr>
        <w:t>М.Хоренаци</w:t>
      </w:r>
      <w:proofErr w:type="spellEnd"/>
      <w:r w:rsidRPr="004A7C5D">
        <w:rPr>
          <w:rFonts w:ascii="GHEA Grapalat" w:hAnsi="GHEA Grapalat"/>
          <w:b/>
          <w:i w:val="0"/>
          <w:sz w:val="24"/>
          <w:szCs w:val="24"/>
        </w:rPr>
        <w:t xml:space="preserve"> 162А</w:t>
      </w:r>
      <w:r w:rsidRPr="004A7C5D">
        <w:rPr>
          <w:rFonts w:ascii="GHEA Grapalat" w:hAnsi="GHEA Grapalat"/>
          <w:i w:val="0"/>
          <w:sz w:val="24"/>
          <w:szCs w:val="24"/>
        </w:rPr>
        <w:t xml:space="preserve">, </w:t>
      </w:r>
      <w:r w:rsidRPr="007B0562">
        <w:rPr>
          <w:rFonts w:ascii="GHEA Grapalat" w:hAnsi="GHEA Grapalat"/>
          <w:i w:val="0"/>
          <w:sz w:val="24"/>
          <w:szCs w:val="24"/>
        </w:rPr>
        <w:t xml:space="preserve">объявляет </w:t>
      </w:r>
      <w:r>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Pr>
          <w:rFonts w:ascii="GHEA Grapalat" w:hAnsi="GHEA Grapalat"/>
          <w:i w:val="0"/>
          <w:sz w:val="24"/>
          <w:szCs w:val="24"/>
        </w:rPr>
        <w:t>.</w:t>
      </w:r>
    </w:p>
    <w:p w:rsidR="007760A9" w:rsidRPr="00413E6E" w:rsidRDefault="007760A9" w:rsidP="007760A9">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072492" w:rsidRPr="00072492">
        <w:rPr>
          <w:rFonts w:ascii="GHEA Grapalat" w:hAnsi="GHEA Grapalat"/>
          <w:b/>
          <w:i w:val="0"/>
          <w:sz w:val="24"/>
          <w:szCs w:val="24"/>
        </w:rPr>
        <w:t>офисные товары</w:t>
      </w:r>
      <w:r w:rsidRPr="00072492">
        <w:rPr>
          <w:rFonts w:ascii="GHEA Grapalat" w:hAnsi="GHEA Grapalat"/>
          <w:b/>
          <w:i w:val="0"/>
          <w:sz w:val="24"/>
          <w:szCs w:val="24"/>
        </w:rPr>
        <w:t xml:space="preserve"> (</w:t>
      </w:r>
      <w:r>
        <w:rPr>
          <w:rFonts w:ascii="GHEA Grapalat" w:hAnsi="GHEA Grapalat"/>
          <w:i w:val="0"/>
          <w:sz w:val="24"/>
          <w:szCs w:val="24"/>
        </w:rPr>
        <w:t>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7760A9"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w:t>
      </w:r>
      <w:r w:rsidRPr="007760A9">
        <w:rPr>
          <w:rFonts w:ascii="GHEA Grapalat" w:hAnsi="GHEA Grapalat"/>
          <w:b/>
          <w:i w:val="0"/>
          <w:sz w:val="24"/>
          <w:szCs w:val="24"/>
        </w:rPr>
        <w:t xml:space="preserve">до </w:t>
      </w:r>
      <w:r w:rsidR="007760A9" w:rsidRPr="007760A9">
        <w:rPr>
          <w:rFonts w:ascii="GHEA Grapalat" w:hAnsi="GHEA Grapalat"/>
          <w:b/>
          <w:i w:val="0"/>
          <w:sz w:val="24"/>
          <w:szCs w:val="24"/>
        </w:rPr>
        <w:t>7</w:t>
      </w:r>
      <w:r w:rsidRPr="007760A9">
        <w:rPr>
          <w:rFonts w:ascii="GHEA Grapalat" w:hAnsi="GHEA Grapalat"/>
          <w:b/>
          <w:i w:val="0"/>
          <w:sz w:val="24"/>
          <w:szCs w:val="24"/>
        </w:rPr>
        <w:t xml:space="preserve"> часов</w:t>
      </w:r>
      <w:r w:rsidR="00971F4A" w:rsidRPr="007760A9">
        <w:rPr>
          <w:rFonts w:ascii="GHEA Grapalat" w:hAnsi="GHEA Grapalat"/>
          <w:b/>
          <w:i w:val="0"/>
          <w:sz w:val="24"/>
          <w:szCs w:val="24"/>
        </w:rPr>
        <w:t xml:space="preserve"> </w:t>
      </w:r>
      <w:r w:rsidR="00072492">
        <w:rPr>
          <w:rFonts w:ascii="GHEA Grapalat" w:hAnsi="GHEA Grapalat"/>
          <w:b/>
          <w:i w:val="0"/>
          <w:sz w:val="24"/>
          <w:szCs w:val="24"/>
        </w:rPr>
        <w:t>11</w:t>
      </w:r>
      <w:r w:rsidR="007760A9" w:rsidRPr="007760A9">
        <w:rPr>
          <w:rFonts w:ascii="GHEA Grapalat" w:hAnsi="GHEA Grapalat"/>
          <w:b/>
          <w:i w:val="0"/>
          <w:sz w:val="24"/>
          <w:szCs w:val="24"/>
        </w:rPr>
        <w:t>:00</w:t>
      </w:r>
      <w:r w:rsidRPr="007760A9">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roofErr w:type="gramStart"/>
      <w:r w:rsidRPr="009044F1">
        <w:rPr>
          <w:rFonts w:ascii="GHEA Grapalat" w:hAnsi="GHEA Grapalat"/>
          <w:i w:val="0"/>
          <w:sz w:val="24"/>
          <w:szCs w:val="24"/>
        </w:rPr>
        <w:t xml:space="preserve"> </w:t>
      </w:r>
      <w:r w:rsidR="007760A9" w:rsidRPr="007760A9">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FF4E2E" w:rsidP="001516B2">
      <w:pPr>
        <w:pStyle w:val="a3"/>
        <w:widowControl w:val="0"/>
        <w:spacing w:after="160" w:line="240" w:lineRule="auto"/>
        <w:ind w:firstLine="0"/>
        <w:contextualSpacing/>
        <w:rPr>
          <w:rFonts w:ascii="GHEA Grapalat" w:hAnsi="GHEA Grapalat"/>
          <w:i w:val="0"/>
          <w:sz w:val="24"/>
          <w:szCs w:val="24"/>
        </w:rPr>
      </w:pPr>
      <w:r w:rsidRPr="000F11E5">
        <w:rPr>
          <w:rFonts w:ascii="GHEA Grapalat" w:hAnsi="GHEA Grapalat"/>
          <w:i w:val="0"/>
          <w:sz w:val="24"/>
          <w:szCs w:val="24"/>
        </w:rPr>
        <w:t xml:space="preserve">Заявки на </w:t>
      </w:r>
      <w:r w:rsidRPr="00FF4E2E">
        <w:rPr>
          <w:rFonts w:ascii="GHEA Grapalat" w:hAnsi="GHEA Grapalat"/>
          <w:i w:val="0"/>
          <w:sz w:val="24"/>
          <w:szCs w:val="24"/>
        </w:rPr>
        <w:t xml:space="preserve">запроса котировок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roofErr w:type="spellStart"/>
      <w:r w:rsidRPr="00664952">
        <w:rPr>
          <w:rFonts w:ascii="GHEA Grapalat" w:hAnsi="GHEA Grapalat"/>
          <w:b/>
          <w:i w:val="0"/>
          <w:sz w:val="24"/>
          <w:szCs w:val="24"/>
        </w:rPr>
        <w:t>г</w:t>
      </w:r>
      <w:proofErr w:type="gramStart"/>
      <w:r w:rsidRPr="00664952">
        <w:rPr>
          <w:rFonts w:ascii="GHEA Grapalat" w:hAnsi="GHEA Grapalat"/>
          <w:b/>
          <w:i w:val="0"/>
          <w:sz w:val="24"/>
          <w:szCs w:val="24"/>
        </w:rPr>
        <w:t>.Е</w:t>
      </w:r>
      <w:proofErr w:type="gramEnd"/>
      <w:r w:rsidRPr="00664952">
        <w:rPr>
          <w:rFonts w:ascii="GHEA Grapalat" w:hAnsi="GHEA Grapalat"/>
          <w:b/>
          <w:i w:val="0"/>
          <w:sz w:val="24"/>
          <w:szCs w:val="24"/>
        </w:rPr>
        <w:t>реван</w:t>
      </w:r>
      <w:proofErr w:type="spellEnd"/>
      <w:r w:rsidRPr="00664952">
        <w:rPr>
          <w:rFonts w:ascii="GHEA Grapalat" w:hAnsi="GHEA Grapalat"/>
          <w:b/>
          <w:i w:val="0"/>
          <w:sz w:val="24"/>
          <w:szCs w:val="24"/>
        </w:rPr>
        <w:t xml:space="preserve">, ул. </w:t>
      </w:r>
      <w:proofErr w:type="spellStart"/>
      <w:r w:rsidRPr="00664952">
        <w:rPr>
          <w:rFonts w:ascii="GHEA Grapalat" w:hAnsi="GHEA Grapalat"/>
          <w:b/>
          <w:i w:val="0"/>
          <w:sz w:val="24"/>
          <w:szCs w:val="24"/>
        </w:rPr>
        <w:t>М.Хоренаци</w:t>
      </w:r>
      <w:proofErr w:type="spellEnd"/>
      <w:r w:rsidRPr="00664952">
        <w:rPr>
          <w:rFonts w:ascii="GHEA Grapalat" w:hAnsi="GHEA Grapalat"/>
          <w:b/>
          <w:i w:val="0"/>
          <w:sz w:val="24"/>
          <w:szCs w:val="24"/>
        </w:rPr>
        <w:t xml:space="preserve"> 162А </w:t>
      </w:r>
      <w:r w:rsidRPr="000F0CA8">
        <w:rPr>
          <w:rFonts w:ascii="GHEA Grapalat" w:hAnsi="GHEA Grapalat"/>
          <w:i w:val="0"/>
          <w:sz w:val="24"/>
          <w:szCs w:val="24"/>
        </w:rPr>
        <w:t xml:space="preserve">в документарной форме, до </w:t>
      </w:r>
      <w:r w:rsidRPr="00664952">
        <w:rPr>
          <w:rFonts w:ascii="GHEA Grapalat" w:hAnsi="GHEA Grapalat"/>
          <w:b/>
          <w:i w:val="0"/>
          <w:sz w:val="24"/>
          <w:szCs w:val="24"/>
        </w:rPr>
        <w:t>1</w:t>
      </w:r>
      <w:r w:rsidR="00072492">
        <w:rPr>
          <w:rFonts w:ascii="GHEA Grapalat" w:hAnsi="GHEA Grapalat"/>
          <w:b/>
          <w:i w:val="0"/>
          <w:sz w:val="24"/>
          <w:szCs w:val="24"/>
        </w:rPr>
        <w:t>1</w:t>
      </w:r>
      <w:r w:rsidRPr="00664952">
        <w:rPr>
          <w:rFonts w:ascii="GHEA Grapalat" w:hAnsi="GHEA Grapalat"/>
          <w:b/>
          <w:i w:val="0"/>
          <w:sz w:val="24"/>
          <w:szCs w:val="24"/>
        </w:rPr>
        <w:t>:00</w:t>
      </w:r>
      <w:r w:rsidRPr="00664952">
        <w:rPr>
          <w:rFonts w:ascii="GHEA Grapalat" w:hAnsi="GHEA Grapalat"/>
          <w:i w:val="0"/>
          <w:sz w:val="24"/>
          <w:szCs w:val="24"/>
        </w:rPr>
        <w:t xml:space="preserve"> </w:t>
      </w:r>
      <w:r w:rsidRPr="000F0CA8">
        <w:rPr>
          <w:rFonts w:ascii="GHEA Grapalat" w:hAnsi="GHEA Grapalat"/>
          <w:i w:val="0"/>
          <w:sz w:val="24"/>
          <w:szCs w:val="24"/>
        </w:rPr>
        <w:t xml:space="preserve">часов </w:t>
      </w:r>
      <w:r w:rsidRPr="00664952">
        <w:rPr>
          <w:rFonts w:ascii="GHEA Grapalat" w:hAnsi="GHEA Grapalat"/>
          <w:b/>
          <w:i w:val="0"/>
          <w:sz w:val="24"/>
          <w:szCs w:val="24"/>
        </w:rPr>
        <w:t>7-го</w:t>
      </w:r>
      <w:r w:rsidRPr="000F0CA8">
        <w:rPr>
          <w:rFonts w:ascii="GHEA Grapalat" w:hAnsi="GHEA Grapalat"/>
          <w:i w:val="0"/>
          <w:sz w:val="24"/>
          <w:szCs w:val="24"/>
        </w:rPr>
        <w:t xml:space="preserve"> дня со дня </w:t>
      </w:r>
      <w:r w:rsidRPr="000F0CA8">
        <w:rPr>
          <w:rFonts w:ascii="GHEA Grapalat" w:hAnsi="GHEA Grapalat"/>
          <w:i w:val="0"/>
          <w:sz w:val="24"/>
          <w:szCs w:val="24"/>
        </w:rPr>
        <w:lastRenderedPageBreak/>
        <w:t xml:space="preserve">опубликования настоящего объявления. </w:t>
      </w:r>
      <w:r w:rsidR="003F6ED1" w:rsidRPr="000F0CA8">
        <w:rPr>
          <w:rFonts w:ascii="GHEA Grapalat" w:hAnsi="GHEA Grapalat"/>
          <w:i w:val="0"/>
          <w:sz w:val="24"/>
          <w:szCs w:val="24"/>
        </w:rPr>
        <w:t>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FF4E2E" w:rsidRPr="00CB40E2" w:rsidRDefault="00FF4E2E" w:rsidP="00FF4E2E">
      <w:pPr>
        <w:pStyle w:val="a3"/>
        <w:widowControl w:val="0"/>
        <w:spacing w:after="160"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spellStart"/>
      <w:r w:rsidRPr="00664952">
        <w:rPr>
          <w:rFonts w:ascii="GHEA Grapalat" w:hAnsi="GHEA Grapalat"/>
          <w:b/>
          <w:i w:val="0"/>
          <w:sz w:val="24"/>
          <w:szCs w:val="24"/>
        </w:rPr>
        <w:t>г</w:t>
      </w:r>
      <w:proofErr w:type="gramStart"/>
      <w:r w:rsidRPr="00664952">
        <w:rPr>
          <w:rFonts w:ascii="GHEA Grapalat" w:hAnsi="GHEA Grapalat"/>
          <w:b/>
          <w:i w:val="0"/>
          <w:sz w:val="24"/>
          <w:szCs w:val="24"/>
        </w:rPr>
        <w:t>.Е</w:t>
      </w:r>
      <w:proofErr w:type="gramEnd"/>
      <w:r w:rsidRPr="00664952">
        <w:rPr>
          <w:rFonts w:ascii="GHEA Grapalat" w:hAnsi="GHEA Grapalat"/>
          <w:b/>
          <w:i w:val="0"/>
          <w:sz w:val="24"/>
          <w:szCs w:val="24"/>
        </w:rPr>
        <w:t>реван</w:t>
      </w:r>
      <w:proofErr w:type="spellEnd"/>
      <w:r w:rsidRPr="00664952">
        <w:rPr>
          <w:rFonts w:ascii="GHEA Grapalat" w:hAnsi="GHEA Grapalat"/>
          <w:b/>
          <w:i w:val="0"/>
          <w:sz w:val="24"/>
          <w:szCs w:val="24"/>
        </w:rPr>
        <w:t xml:space="preserve">, ул. </w:t>
      </w:r>
      <w:proofErr w:type="spellStart"/>
      <w:r w:rsidRPr="00664952">
        <w:rPr>
          <w:rFonts w:ascii="GHEA Grapalat" w:hAnsi="GHEA Grapalat"/>
          <w:b/>
          <w:i w:val="0"/>
          <w:sz w:val="24"/>
          <w:szCs w:val="24"/>
        </w:rPr>
        <w:t>М.Хоренаци</w:t>
      </w:r>
      <w:proofErr w:type="spellEnd"/>
      <w:r w:rsidRPr="00664952">
        <w:rPr>
          <w:rFonts w:ascii="GHEA Grapalat" w:hAnsi="GHEA Grapalat"/>
          <w:b/>
          <w:i w:val="0"/>
          <w:sz w:val="24"/>
          <w:szCs w:val="24"/>
        </w:rPr>
        <w:t xml:space="preserve"> 162А</w:t>
      </w:r>
      <w:r w:rsidRPr="000F0CA8">
        <w:rPr>
          <w:rFonts w:ascii="GHEA Grapalat" w:hAnsi="GHEA Grapalat"/>
          <w:i w:val="0"/>
          <w:sz w:val="24"/>
          <w:szCs w:val="24"/>
        </w:rPr>
        <w:t xml:space="preserve">, в </w:t>
      </w:r>
      <w:r w:rsidRPr="00664952">
        <w:rPr>
          <w:rFonts w:ascii="GHEA Grapalat" w:hAnsi="GHEA Grapalat"/>
          <w:b/>
          <w:i w:val="0"/>
          <w:sz w:val="24"/>
          <w:szCs w:val="24"/>
        </w:rPr>
        <w:t>1</w:t>
      </w:r>
      <w:r w:rsidR="00072492">
        <w:rPr>
          <w:rFonts w:ascii="GHEA Grapalat" w:hAnsi="GHEA Grapalat"/>
          <w:b/>
          <w:i w:val="0"/>
          <w:sz w:val="24"/>
          <w:szCs w:val="24"/>
        </w:rPr>
        <w:t>1</w:t>
      </w:r>
      <w:r w:rsidRPr="00664952">
        <w:rPr>
          <w:rFonts w:ascii="GHEA Grapalat" w:hAnsi="GHEA Grapalat"/>
          <w:b/>
          <w:i w:val="0"/>
          <w:sz w:val="24"/>
          <w:szCs w:val="24"/>
        </w:rPr>
        <w:t>:00</w:t>
      </w:r>
      <w:r>
        <w:rPr>
          <w:rFonts w:ascii="GHEA Grapalat" w:hAnsi="GHEA Grapalat"/>
          <w:i w:val="0"/>
          <w:sz w:val="24"/>
          <w:szCs w:val="24"/>
        </w:rPr>
        <w:t xml:space="preserve">  </w:t>
      </w:r>
      <w:r w:rsidRPr="00072492">
        <w:rPr>
          <w:rFonts w:ascii="GHEA Grapalat" w:hAnsi="GHEA Grapalat"/>
          <w:b/>
          <w:i w:val="0"/>
          <w:sz w:val="24"/>
          <w:szCs w:val="24"/>
        </w:rPr>
        <w:t>часов "</w:t>
      </w:r>
      <w:r w:rsidR="002161FA">
        <w:rPr>
          <w:rFonts w:ascii="GHEA Grapalat" w:hAnsi="GHEA Grapalat"/>
          <w:b/>
          <w:i w:val="0"/>
          <w:sz w:val="24"/>
          <w:szCs w:val="24"/>
        </w:rPr>
        <w:t>1</w:t>
      </w:r>
      <w:r w:rsidR="002161FA" w:rsidRPr="002161FA">
        <w:rPr>
          <w:rFonts w:ascii="GHEA Grapalat" w:hAnsi="GHEA Grapalat"/>
          <w:b/>
          <w:i w:val="0"/>
          <w:sz w:val="24"/>
          <w:szCs w:val="24"/>
        </w:rPr>
        <w:t>4</w:t>
      </w:r>
      <w:r w:rsidRPr="00072492">
        <w:rPr>
          <w:rFonts w:ascii="GHEA Grapalat" w:hAnsi="GHEA Grapalat"/>
          <w:b/>
          <w:i w:val="0"/>
          <w:sz w:val="24"/>
          <w:szCs w:val="24"/>
        </w:rPr>
        <w:t>"</w:t>
      </w:r>
      <w:r>
        <w:rPr>
          <w:rFonts w:ascii="GHEA Grapalat" w:hAnsi="GHEA Grapalat"/>
          <w:i w:val="0"/>
          <w:sz w:val="24"/>
          <w:szCs w:val="24"/>
        </w:rPr>
        <w:t xml:space="preserve"> "</w:t>
      </w:r>
      <w:r w:rsidRPr="00664952">
        <w:rPr>
          <w:rFonts w:ascii="GHEA Grapalat" w:hAnsi="GHEA Grapalat"/>
          <w:i w:val="0"/>
          <w:sz w:val="24"/>
          <w:szCs w:val="24"/>
        </w:rPr>
        <w:t xml:space="preserve"> </w:t>
      </w:r>
      <w:r w:rsidR="003D42D1" w:rsidRPr="003D42D1">
        <w:rPr>
          <w:rFonts w:ascii="GHEA Grapalat" w:hAnsi="GHEA Grapalat"/>
          <w:b/>
          <w:i w:val="0"/>
          <w:sz w:val="24"/>
          <w:szCs w:val="24"/>
        </w:rPr>
        <w:t>февраля</w:t>
      </w:r>
      <w:r>
        <w:rPr>
          <w:rFonts w:ascii="GHEA Grapalat" w:hAnsi="GHEA Grapalat"/>
          <w:i w:val="0"/>
          <w:sz w:val="24"/>
          <w:szCs w:val="24"/>
        </w:rPr>
        <w:t xml:space="preserve"> " "</w:t>
      </w:r>
      <w:r>
        <w:rPr>
          <w:rFonts w:ascii="GHEA Grapalat" w:hAnsi="GHEA Grapalat"/>
          <w:b/>
          <w:i w:val="0"/>
          <w:sz w:val="24"/>
          <w:szCs w:val="24"/>
        </w:rPr>
        <w:t>202</w:t>
      </w:r>
      <w:r w:rsidR="003D42D1" w:rsidRPr="003D42D1">
        <w:rPr>
          <w:rFonts w:ascii="GHEA Grapalat" w:hAnsi="GHEA Grapalat"/>
          <w:b/>
          <w:i w:val="0"/>
          <w:sz w:val="24"/>
          <w:szCs w:val="24"/>
        </w:rPr>
        <w:t>2</w:t>
      </w:r>
      <w:r w:rsidRPr="00664952">
        <w:rPr>
          <w:rFonts w:ascii="GHEA Grapalat" w:hAnsi="GHEA Grapalat"/>
          <w:b/>
          <w:i w:val="0"/>
          <w:sz w:val="24"/>
          <w:szCs w:val="24"/>
        </w:rPr>
        <w:t>г</w:t>
      </w:r>
      <w:r>
        <w:rPr>
          <w:rFonts w:ascii="GHEA Grapalat" w:hAnsi="GHEA Grapalat"/>
          <w:i w:val="0"/>
          <w:sz w:val="24"/>
          <w:szCs w:val="24"/>
        </w:rPr>
        <w:t>".</w:t>
      </w:r>
    </w:p>
    <w:p w:rsidR="00BE1C5E" w:rsidRPr="001B32D9" w:rsidRDefault="001305C6"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Телефон  /010/-557660</w:t>
      </w:r>
      <w:r w:rsidRPr="00BE6607">
        <w:rPr>
          <w:rFonts w:ascii="GHEA Grapalat" w:hAnsi="GHEA Grapalat" w:cs="Tahoma"/>
          <w:b/>
        </w:rPr>
        <w:t>։</w:t>
      </w:r>
    </w:p>
    <w:p w:rsidR="00FF4E2E" w:rsidRPr="00BE6607" w:rsidRDefault="00FF4E2E" w:rsidP="00FF4E2E">
      <w:pPr>
        <w:widowControl w:val="0"/>
        <w:spacing w:after="160"/>
        <w:ind w:firstLine="567"/>
        <w:jc w:val="both"/>
        <w:rPr>
          <w:rFonts w:ascii="GHEA Grapalat" w:hAnsi="GHEA Grapalat"/>
          <w:b/>
        </w:rPr>
      </w:pPr>
      <w:r w:rsidRPr="00BE6607">
        <w:rPr>
          <w:rFonts w:ascii="GHEA Grapalat" w:hAnsi="GHEA Grapalat"/>
          <w:b/>
        </w:rPr>
        <w:t>Электронная почта « gnumner@lawinstitute.am»</w:t>
      </w:r>
    </w:p>
    <w:p w:rsidR="00915A97" w:rsidRPr="007F6900" w:rsidRDefault="00FF4E2E" w:rsidP="007F6900">
      <w:pPr>
        <w:widowControl w:val="0"/>
        <w:spacing w:after="160"/>
        <w:ind w:firstLine="567"/>
        <w:jc w:val="both"/>
        <w:rPr>
          <w:rFonts w:ascii="GHEA Grapalat" w:hAnsi="GHEA Grapalat"/>
        </w:rPr>
      </w:pPr>
      <w:r w:rsidRPr="00BE6607">
        <w:rPr>
          <w:rFonts w:ascii="GHEA Grapalat" w:hAnsi="GHEA Grapalat"/>
          <w:b/>
        </w:rPr>
        <w:t xml:space="preserve">Заказчик  </w:t>
      </w:r>
      <w:r>
        <w:rPr>
          <w:rFonts w:ascii="GHEA Grapalat" w:hAnsi="GHEA Grapalat"/>
          <w:b/>
        </w:rPr>
        <w:t xml:space="preserve"> «</w:t>
      </w:r>
      <w:r w:rsidRPr="00BE6607">
        <w:rPr>
          <w:rFonts w:ascii="GHEA Grapalat" w:hAnsi="GHEA Grapalat"/>
          <w:b/>
        </w:rPr>
        <w:t>Центр правового  образования и реализации реабилитационных программ» ГНКО</w:t>
      </w:r>
      <w:r w:rsidRPr="00BE6607">
        <w:rPr>
          <w:rFonts w:ascii="GHEA Grapalat" w:hAnsi="GHEA Grapalat"/>
        </w:rPr>
        <w:t>:</w:t>
      </w:r>
      <w:r w:rsidRPr="007F6900">
        <w:rPr>
          <w:rFonts w:ascii="GHEA Grapalat" w:hAnsi="GHEA Grapalat" w:cs="Sylfaen"/>
          <w:b/>
        </w:rPr>
        <w:t xml:space="preserve"> </w:t>
      </w:r>
      <w:r w:rsidR="00915A97">
        <w:rPr>
          <w:rFonts w:ascii="GHEA Grapalat" w:hAnsi="GHEA Grapalat" w:cs="Sylfaen"/>
          <w:b/>
        </w:rPr>
        <w:br w:type="page"/>
      </w:r>
    </w:p>
    <w:p w:rsidR="00FF4E2E" w:rsidRPr="009044F1" w:rsidRDefault="00FF4E2E" w:rsidP="00FF4E2E">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F4E2E" w:rsidRPr="003D42D1" w:rsidRDefault="00FF4E2E" w:rsidP="00FF4E2E">
      <w:pPr>
        <w:widowControl w:val="0"/>
        <w:spacing w:after="160" w:line="360" w:lineRule="auto"/>
        <w:ind w:firstLine="567"/>
        <w:jc w:val="right"/>
        <w:rPr>
          <w:rFonts w:ascii="GHEA Grapalat" w:hAnsi="GHEA Grapalat"/>
          <w:i/>
        </w:rPr>
      </w:pPr>
      <w:r w:rsidRPr="00CB40E2">
        <w:rPr>
          <w:rFonts w:ascii="GHEA Grapalat" w:hAnsi="GHEA Grapalat"/>
        </w:rPr>
        <w:t xml:space="preserve">Решением Оценочной комиссии </w:t>
      </w:r>
      <w:proofErr w:type="gramStart"/>
      <w:r w:rsidR="002B3996" w:rsidRPr="00B02E29">
        <w:rPr>
          <w:rFonts w:ascii="GHEA Grapalat" w:hAnsi="GHEA Grapalat"/>
        </w:rPr>
        <w:t>на</w:t>
      </w:r>
      <w:proofErr w:type="gramEnd"/>
      <w:r w:rsidR="002B3996" w:rsidRPr="00CB40E2">
        <w:rPr>
          <w:rFonts w:ascii="GHEA Grapalat" w:hAnsi="GHEA Grapalat"/>
        </w:rPr>
        <w:t xml:space="preserve"> </w:t>
      </w:r>
      <w:r w:rsidRPr="00CB40E2">
        <w:rPr>
          <w:rFonts w:ascii="GHEA Grapalat" w:hAnsi="GHEA Grapalat"/>
        </w:rPr>
        <w:t>запроса котировок</w:t>
      </w:r>
      <w:r w:rsidRPr="00CB40E2">
        <w:rPr>
          <w:rFonts w:ascii="GHEA Grapalat" w:hAnsi="GHEA Grapalat"/>
          <w:i/>
        </w:rPr>
        <w:t xml:space="preserve"> </w:t>
      </w:r>
      <w:r w:rsidRPr="00CB40E2">
        <w:rPr>
          <w:rFonts w:ascii="GHEA Grapalat" w:hAnsi="GHEA Grapalat" w:cs="Sylfaen"/>
          <w:i/>
        </w:rPr>
        <w:br/>
      </w:r>
      <w:r w:rsidRPr="00CB40E2">
        <w:rPr>
          <w:rFonts w:ascii="GHEA Grapalat" w:hAnsi="GHEA Grapalat"/>
          <w:i/>
        </w:rPr>
        <w:t xml:space="preserve">№  от </w:t>
      </w:r>
      <w:r w:rsidR="002161FA" w:rsidRPr="002161FA">
        <w:rPr>
          <w:rFonts w:ascii="GHEA Grapalat" w:hAnsi="GHEA Grapalat"/>
          <w:i/>
        </w:rPr>
        <w:t>10</w:t>
      </w:r>
      <w:r w:rsidRPr="00FF4E2E">
        <w:rPr>
          <w:rFonts w:ascii="GHEA Grapalat" w:hAnsi="GHEA Grapalat"/>
          <w:i/>
        </w:rPr>
        <w:t xml:space="preserve"> </w:t>
      </w:r>
      <w:r w:rsidR="003D42D1" w:rsidRPr="003D42D1">
        <w:rPr>
          <w:rFonts w:ascii="GHEA Grapalat" w:hAnsi="GHEA Grapalat"/>
          <w:i/>
        </w:rPr>
        <w:t xml:space="preserve">февраля </w:t>
      </w:r>
      <w:r>
        <w:rPr>
          <w:rFonts w:ascii="GHEA Grapalat" w:hAnsi="GHEA Grapalat"/>
          <w:i/>
        </w:rPr>
        <w:t>202</w:t>
      </w:r>
      <w:r w:rsidR="003D42D1" w:rsidRPr="003D42D1">
        <w:rPr>
          <w:rFonts w:ascii="GHEA Grapalat" w:hAnsi="GHEA Grapalat"/>
          <w:i/>
        </w:rPr>
        <w:t>2</w:t>
      </w:r>
      <w:r w:rsidRPr="00CB40E2">
        <w:rPr>
          <w:rFonts w:ascii="GHEA Grapalat" w:hAnsi="GHEA Grapalat"/>
          <w:i/>
        </w:rPr>
        <w:t>г.</w:t>
      </w:r>
      <w:r w:rsidRPr="00CB40E2">
        <w:rPr>
          <w:rFonts w:ascii="GHEA Grapalat" w:hAnsi="GHEA Grapalat" w:cs="Times Armenian"/>
          <w:i/>
        </w:rPr>
        <w:br/>
      </w:r>
      <w:r>
        <w:rPr>
          <w:rFonts w:ascii="GHEA Grapalat" w:hAnsi="GHEA Grapalat"/>
          <w:i/>
        </w:rPr>
        <w:t>под кодом IKVCIK-GHAPDzB-2</w:t>
      </w:r>
      <w:r w:rsidRPr="00FF4E2E">
        <w:rPr>
          <w:rFonts w:ascii="GHEA Grapalat" w:hAnsi="GHEA Grapalat"/>
          <w:i/>
        </w:rPr>
        <w:t>2</w:t>
      </w:r>
      <w:r w:rsidRPr="00CB40E2">
        <w:rPr>
          <w:rFonts w:ascii="GHEA Grapalat" w:hAnsi="GHEA Grapalat"/>
          <w:i/>
        </w:rPr>
        <w:t>/0</w:t>
      </w:r>
      <w:r w:rsidR="003D42D1" w:rsidRPr="003D42D1">
        <w:rPr>
          <w:rFonts w:ascii="GHEA Grapalat" w:hAnsi="GHEA Grapalat"/>
          <w:i/>
        </w:rPr>
        <w:t>4</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FF4E2E" w:rsidRPr="00525DB9" w:rsidRDefault="00FF4E2E" w:rsidP="00FF4E2E">
      <w:pPr>
        <w:jc w:val="center"/>
        <w:rPr>
          <w:rFonts w:ascii="GHEA Grapalat" w:hAnsi="GHEA Grapalat"/>
          <w:i/>
          <w:sz w:val="16"/>
        </w:rPr>
      </w:pPr>
      <w:r w:rsidRPr="00CF32DD">
        <w:rPr>
          <w:rFonts w:ascii="GHEA Grapalat" w:hAnsi="GHEA Grapalat"/>
          <w:i/>
        </w:rPr>
        <w:t>&lt;&lt;ЦЕНТР ПРАВОВОГО  ОБРАЗОВАНИЯ И РЕАЛИЗАЦИИ РЕАБИЛИТАЦИОННЫХ ПРОГРАММ</w:t>
      </w:r>
      <w:r w:rsidRPr="00BE6607">
        <w:rPr>
          <w:rFonts w:ascii="GHEA Grapalat" w:hAnsi="GHEA Grapalat"/>
          <w:b/>
        </w:rPr>
        <w:t>»</w:t>
      </w:r>
      <w:r w:rsidRPr="00CF32DD">
        <w:rPr>
          <w:rFonts w:ascii="GHEA Grapalat" w:hAnsi="GHEA Grapalat"/>
          <w:i/>
        </w:rPr>
        <w:t xml:space="preserve"> ГНКО</w:t>
      </w:r>
    </w:p>
    <w:p w:rsidR="00FF4E2E" w:rsidRPr="003A1EBB" w:rsidRDefault="00FF4E2E" w:rsidP="00FF4E2E">
      <w:pPr>
        <w:pStyle w:val="aa"/>
        <w:widowControl w:val="0"/>
        <w:spacing w:after="160"/>
        <w:ind w:right="-7" w:firstLine="567"/>
        <w:jc w:val="center"/>
        <w:rPr>
          <w:rFonts w:ascii="GHEA Grapalat" w:hAnsi="GHEA Grapalat"/>
        </w:rPr>
      </w:pPr>
    </w:p>
    <w:p w:rsidR="00FF4E2E" w:rsidRPr="003A1EBB" w:rsidRDefault="00FF4E2E" w:rsidP="00FF4E2E">
      <w:pPr>
        <w:pStyle w:val="aa"/>
        <w:widowControl w:val="0"/>
        <w:spacing w:after="160"/>
        <w:ind w:right="-7" w:firstLine="567"/>
        <w:jc w:val="center"/>
        <w:rPr>
          <w:rFonts w:ascii="GHEA Grapalat" w:hAnsi="GHEA Grapalat"/>
        </w:rPr>
      </w:pPr>
    </w:p>
    <w:p w:rsidR="00FF4E2E" w:rsidRDefault="00FF4E2E" w:rsidP="00FF4E2E">
      <w:pPr>
        <w:pStyle w:val="aa"/>
        <w:widowControl w:val="0"/>
        <w:spacing w:after="160"/>
        <w:ind w:right="-7" w:firstLine="567"/>
        <w:jc w:val="center"/>
        <w:rPr>
          <w:rFonts w:ascii="GHEA Grapalat" w:hAnsi="GHEA Grapalat"/>
        </w:rPr>
      </w:pPr>
    </w:p>
    <w:p w:rsidR="00FF4E2E" w:rsidRPr="003A1EBB" w:rsidRDefault="00FF4E2E" w:rsidP="00FF4E2E">
      <w:pPr>
        <w:pStyle w:val="aa"/>
        <w:widowControl w:val="0"/>
        <w:spacing w:after="160"/>
        <w:ind w:right="-7" w:firstLine="567"/>
        <w:jc w:val="center"/>
        <w:rPr>
          <w:rFonts w:ascii="GHEA Grapalat" w:hAnsi="GHEA Grapalat"/>
        </w:rPr>
      </w:pPr>
    </w:p>
    <w:p w:rsidR="00FF4E2E" w:rsidRPr="009044F1" w:rsidRDefault="00FF4E2E" w:rsidP="00FF4E2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FF4E2E" w:rsidRDefault="00FF4E2E" w:rsidP="00FF4E2E">
      <w:pPr>
        <w:pStyle w:val="aa"/>
        <w:widowControl w:val="0"/>
        <w:spacing w:after="160"/>
        <w:ind w:right="-7" w:firstLine="567"/>
        <w:jc w:val="center"/>
        <w:rPr>
          <w:rFonts w:ascii="GHEA Grapalat" w:hAnsi="GHEA Grapalat" w:cs="Sylfaen"/>
        </w:rPr>
      </w:pPr>
    </w:p>
    <w:p w:rsidR="00FF4E2E" w:rsidRDefault="00FF4E2E" w:rsidP="00FF4E2E">
      <w:pPr>
        <w:pStyle w:val="aa"/>
        <w:widowControl w:val="0"/>
        <w:spacing w:after="160"/>
        <w:ind w:right="-7" w:firstLine="567"/>
        <w:jc w:val="center"/>
        <w:rPr>
          <w:rFonts w:ascii="GHEA Grapalat" w:hAnsi="GHEA Grapalat" w:cs="Sylfaen"/>
        </w:rPr>
      </w:pPr>
    </w:p>
    <w:p w:rsidR="00FF4E2E" w:rsidRPr="009044F1" w:rsidRDefault="00FF4E2E" w:rsidP="00FF4E2E">
      <w:pPr>
        <w:pStyle w:val="aa"/>
        <w:widowControl w:val="0"/>
        <w:spacing w:after="160"/>
        <w:ind w:right="-7" w:firstLine="567"/>
        <w:jc w:val="center"/>
        <w:rPr>
          <w:rFonts w:ascii="GHEA Grapalat" w:hAnsi="GHEA Grapalat" w:cs="Sylfaen"/>
        </w:rPr>
      </w:pPr>
    </w:p>
    <w:p w:rsidR="00FF4E2E" w:rsidRPr="009044F1" w:rsidRDefault="00FF4E2E" w:rsidP="00FF4E2E">
      <w:pPr>
        <w:pStyle w:val="aa"/>
        <w:widowControl w:val="0"/>
        <w:spacing w:after="160"/>
        <w:ind w:right="-7" w:firstLine="567"/>
        <w:jc w:val="center"/>
        <w:rPr>
          <w:rFonts w:ascii="GHEA Grapalat" w:hAnsi="GHEA Grapalat" w:cs="Sylfaen"/>
        </w:rPr>
      </w:pPr>
    </w:p>
    <w:p w:rsidR="00FF4E2E" w:rsidRPr="00D53C4A" w:rsidRDefault="00FF4E2E" w:rsidP="00FF4E2E">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FF4E2E" w:rsidRPr="007974F7" w:rsidRDefault="00FF4E2E" w:rsidP="00FF4E2E">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A76F8C" w:rsidRPr="00A76F8C">
        <w:rPr>
          <w:rFonts w:ascii="GHEA Grapalat" w:hAnsi="GHEA Grapalat"/>
        </w:rPr>
        <w:t xml:space="preserve">ОФИСНЫЕ ТОВАРЫ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CE0D95" w:rsidRPr="00162A19" w:rsidRDefault="00CE0D95"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7F6900" w:rsidRPr="00162A19" w:rsidRDefault="007F6900" w:rsidP="00B46D58">
      <w:pPr>
        <w:pStyle w:val="aa"/>
        <w:widowControl w:val="0"/>
        <w:spacing w:after="160"/>
        <w:ind w:right="-7" w:firstLine="567"/>
        <w:jc w:val="center"/>
        <w:rPr>
          <w:rFonts w:ascii="GHEA Grapalat" w:hAnsi="GHEA Grapalat"/>
        </w:rPr>
      </w:pPr>
    </w:p>
    <w:p w:rsidR="000763E5" w:rsidRPr="00162A19" w:rsidRDefault="000763E5"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162A19" w:rsidRDefault="00160AE4" w:rsidP="00B46D58">
      <w:pPr>
        <w:widowControl w:val="0"/>
        <w:spacing w:after="160"/>
        <w:ind w:firstLine="567"/>
        <w:jc w:val="center"/>
        <w:rPr>
          <w:rFonts w:ascii="GHEA Grapalat" w:hAnsi="GHEA Grapalat" w:cs="Sylfaen"/>
          <w:b/>
        </w:rPr>
      </w:pPr>
    </w:p>
    <w:p w:rsidR="007F6900" w:rsidRPr="009044F1" w:rsidRDefault="007F6900" w:rsidP="007F6900">
      <w:pPr>
        <w:widowControl w:val="0"/>
        <w:spacing w:after="160"/>
        <w:jc w:val="center"/>
        <w:rPr>
          <w:rFonts w:ascii="GHEA Grapalat" w:hAnsi="GHEA Grapalat"/>
          <w:b/>
        </w:rPr>
      </w:pPr>
      <w:r w:rsidRPr="009044F1">
        <w:rPr>
          <w:rFonts w:ascii="GHEA Grapalat" w:hAnsi="GHEA Grapalat"/>
          <w:b/>
        </w:rPr>
        <w:lastRenderedPageBreak/>
        <w:t>СОДЕРЖАНИЕ</w:t>
      </w:r>
    </w:p>
    <w:p w:rsidR="007F6900" w:rsidRPr="00D53C4A" w:rsidRDefault="007F6900" w:rsidP="007F6900">
      <w:pPr>
        <w:pStyle w:val="aa"/>
        <w:widowControl w:val="0"/>
        <w:spacing w:after="160" w:line="360" w:lineRule="auto"/>
        <w:ind w:right="-7"/>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Pr>
          <w:rFonts w:ascii="GHEA Grapalat" w:hAnsi="GHEA Grapalat"/>
        </w:rPr>
        <w:t xml:space="preserve"> </w:t>
      </w:r>
      <w:r w:rsidRPr="00B02E29">
        <w:rPr>
          <w:rFonts w:ascii="GHEA Grapalat" w:hAnsi="GHEA Grapalat"/>
        </w:rPr>
        <w:t>ОБЪЯВЛЕННЫЙ</w:t>
      </w:r>
      <w:r>
        <w:rPr>
          <w:rFonts w:ascii="GHEA Grapalat" w:hAnsi="GHEA Grapalat"/>
        </w:rPr>
        <w:t xml:space="preserve"> </w:t>
      </w:r>
      <w:r w:rsidRPr="00B02E29">
        <w:rPr>
          <w:rFonts w:ascii="GHEA Grapalat" w:hAnsi="GHEA Grapalat"/>
        </w:rPr>
        <w:t>С</w:t>
      </w:r>
      <w:r>
        <w:rPr>
          <w:rFonts w:ascii="GHEA Grapalat" w:hAnsi="GHEA Grapalat"/>
        </w:rPr>
        <w:t xml:space="preserve"> </w:t>
      </w:r>
      <w:r w:rsidRPr="00B02E29">
        <w:rPr>
          <w:rFonts w:ascii="GHEA Grapalat" w:hAnsi="GHEA Grapalat"/>
        </w:rPr>
        <w:t>ЦЕЛЬЮ</w:t>
      </w:r>
      <w:r>
        <w:rPr>
          <w:rFonts w:ascii="GHEA Grapalat" w:hAnsi="GHEA Grapalat"/>
        </w:rPr>
        <w:t xml:space="preserve"> </w:t>
      </w:r>
      <w:r w:rsidRPr="00B02E29">
        <w:rPr>
          <w:rFonts w:ascii="GHEA Grapalat" w:hAnsi="GHEA Grapalat"/>
        </w:rPr>
        <w:t>ПРИОБРЕТЕНИЯ</w:t>
      </w:r>
    </w:p>
    <w:p w:rsidR="007F6900" w:rsidRPr="007974F7" w:rsidRDefault="007F6900" w:rsidP="007F6900">
      <w:pPr>
        <w:pStyle w:val="aa"/>
        <w:widowControl w:val="0"/>
        <w:spacing w:after="160" w:line="360" w:lineRule="auto"/>
        <w:ind w:right="-7"/>
        <w:jc w:val="center"/>
        <w:rPr>
          <w:rFonts w:ascii="GHEA Grapalat" w:hAnsi="GHEA Grapalat"/>
        </w:rPr>
      </w:pPr>
      <w:r w:rsidRPr="00D53C4A">
        <w:rPr>
          <w:rFonts w:ascii="GHEA Grapalat" w:hAnsi="GHEA Grapalat"/>
        </w:rPr>
        <w:t>"</w:t>
      </w:r>
      <w:r w:rsidRPr="00CB40E2">
        <w:rPr>
          <w:rFonts w:ascii="GHEA Grapalat" w:hAnsi="GHEA Grapalat"/>
        </w:rPr>
        <w:t xml:space="preserve"> </w:t>
      </w:r>
      <w:r w:rsidR="00A76F8C" w:rsidRPr="00A76F8C">
        <w:rPr>
          <w:rFonts w:ascii="GHEA Grapalat" w:hAnsi="GHEA Grapalat"/>
        </w:rPr>
        <w:t xml:space="preserve">ОФИСНЫЕ ТОВАРЫ </w:t>
      </w:r>
      <w:r w:rsidRPr="00D53C4A">
        <w:rPr>
          <w:rFonts w:ascii="GHEA Grapalat" w:hAnsi="GHEA Grapalat"/>
        </w:rPr>
        <w:t>"</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95A1A">
        <w:rPr>
          <w:rFonts w:ascii="GHEA Grapalat" w:hAnsi="GHEA Grapalat"/>
        </w:rPr>
        <w:t xml:space="preserve"> </w:t>
      </w:r>
      <w:r w:rsidRPr="00B02E29">
        <w:rPr>
          <w:rFonts w:ascii="GHEA Grapalat" w:hAnsi="GHEA Grapalat"/>
        </w:rPr>
        <w:t>"</w:t>
      </w:r>
      <w:r w:rsidRPr="00D53C4A">
        <w:rPr>
          <w:rFonts w:ascii="GHEA Grapalat" w:hAnsi="GHEA Grapalat"/>
        </w:rPr>
        <w:t xml:space="preserve">ЦЕНТР ПРАВОВОГО  ОБРАЗОВАНИЯ </w:t>
      </w:r>
      <w:r w:rsidRPr="00B95A1A">
        <w:rPr>
          <w:rFonts w:ascii="GHEA Grapalat" w:hAnsi="GHEA Grapalat"/>
        </w:rPr>
        <w:t xml:space="preserve"> </w:t>
      </w:r>
      <w:r w:rsidRPr="00D53C4A">
        <w:rPr>
          <w:rFonts w:ascii="GHEA Grapalat" w:hAnsi="GHEA Grapalat"/>
        </w:rPr>
        <w:t>И РЕАЛИЗАЦИИ РЕАБИЛИТАЦИО</w:t>
      </w:r>
      <w:r>
        <w:rPr>
          <w:rFonts w:ascii="GHEA Grapalat" w:hAnsi="GHEA Grapalat"/>
        </w:rPr>
        <w:t>ННЫХ ПРОГРАММ</w:t>
      </w:r>
      <w:r w:rsidRPr="00D53C4A">
        <w:rPr>
          <w:rFonts w:ascii="GHEA Grapalat" w:hAnsi="GHEA Grapalat"/>
        </w:rPr>
        <w:t>" ГНКО</w:t>
      </w: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F6900">
      <w:pPr>
        <w:rPr>
          <w:rFonts w:ascii="GHEA Grapalat" w:hAnsi="GHEA Grapalat"/>
          <w:spacing w:val="-6"/>
        </w:rPr>
      </w:pPr>
      <w:r>
        <w:rPr>
          <w:rFonts w:ascii="GHEA Grapalat" w:hAnsi="GHEA Grapalat"/>
          <w:spacing w:val="-6"/>
        </w:rPr>
        <w:br w:type="page"/>
      </w:r>
      <w:r w:rsidR="007F6900">
        <w:rPr>
          <w:rFonts w:ascii="GHEA Grapalat" w:hAnsi="GHEA Grapalat"/>
          <w:spacing w:val="-6"/>
        </w:rPr>
        <w:lastRenderedPageBreak/>
        <w:t xml:space="preserve">   </w:t>
      </w: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F6900">
        <w:rPr>
          <w:rFonts w:ascii="GHEA Grapalat" w:hAnsi="GHEA Grapalat"/>
          <w:b/>
        </w:rPr>
        <w:t>IKVCIK-GHAPDzB-2</w:t>
      </w:r>
      <w:r w:rsidR="007F6900" w:rsidRPr="007F6900">
        <w:rPr>
          <w:rFonts w:ascii="GHEA Grapalat" w:hAnsi="GHEA Grapalat"/>
          <w:b/>
        </w:rPr>
        <w:t>2</w:t>
      </w:r>
      <w:r w:rsidR="003D42D1">
        <w:rPr>
          <w:rFonts w:ascii="GHEA Grapalat" w:hAnsi="GHEA Grapalat"/>
          <w:b/>
        </w:rPr>
        <w:t>/</w:t>
      </w:r>
      <w:r w:rsidR="003D42D1" w:rsidRPr="003D42D1">
        <w:rPr>
          <w:rFonts w:ascii="GHEA Grapalat" w:hAnsi="GHEA Grapalat"/>
          <w:b/>
        </w:rPr>
        <w:t>1</w:t>
      </w:r>
      <w:r w:rsidR="00A76F8C">
        <w:rPr>
          <w:rFonts w:ascii="GHEA Grapalat" w:hAnsi="GHEA Grapalat"/>
          <w:b/>
        </w:rPr>
        <w:t>4</w:t>
      </w:r>
      <w:r w:rsidR="007F6900" w:rsidRPr="006764BF">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7F6900" w:rsidRPr="00DA384B">
        <w:rPr>
          <w:rFonts w:ascii="GHEA Grapalat" w:hAnsi="GHEA Grapalat"/>
          <w:b/>
        </w:rPr>
        <w:t>"Центр Правового  Образования</w:t>
      </w:r>
      <w:proofErr w:type="gramStart"/>
      <w:r w:rsidR="007F6900" w:rsidRPr="00DA384B">
        <w:rPr>
          <w:rFonts w:ascii="GHEA Grapalat" w:hAnsi="GHEA Grapalat"/>
          <w:b/>
        </w:rPr>
        <w:t xml:space="preserve">  И</w:t>
      </w:r>
      <w:proofErr w:type="gramEnd"/>
      <w:r w:rsidR="007F6900" w:rsidRPr="00DA384B">
        <w:rPr>
          <w:rFonts w:ascii="GHEA Grapalat" w:hAnsi="GHEA Grapalat"/>
          <w:b/>
        </w:rPr>
        <w:t xml:space="preserve"> Реализации Реабилитационных Программ" </w:t>
      </w:r>
      <w:proofErr w:type="spellStart"/>
      <w:r w:rsidR="007F6900" w:rsidRPr="00DA384B">
        <w:rPr>
          <w:rFonts w:ascii="GHEA Grapalat" w:hAnsi="GHEA Grapalat"/>
          <w:b/>
        </w:rPr>
        <w:t>Гнко</w:t>
      </w:r>
      <w:proofErr w:type="spellEnd"/>
      <w:r w:rsidR="007F6900"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F6900" w:rsidRPr="00A25978">
        <w:rPr>
          <w:rFonts w:ascii="GHEA Grapalat" w:hAnsi="GHEA Grapalat"/>
          <w:b/>
          <w:sz w:val="24"/>
          <w:szCs w:val="24"/>
        </w:rPr>
        <w:t>gnumner@lawinstitute.am»</w:t>
      </w:r>
      <w:r w:rsidR="007F6900" w:rsidRPr="00A638F4">
        <w:rPr>
          <w:rFonts w:ascii="GHEA Grapalat" w:hAnsi="GHEA Grapalat"/>
          <w:b/>
          <w:sz w:val="24"/>
          <w:szCs w:val="24"/>
        </w:rPr>
        <w:t>.</w:t>
      </w:r>
      <w:r w:rsidRPr="009044F1">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7F6900" w:rsidRPr="009044F1" w:rsidRDefault="00845AA5" w:rsidP="007F6900">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7F6900" w:rsidRPr="009044F1">
        <w:rPr>
          <w:rFonts w:ascii="GHEA Grapalat" w:hAnsi="GHEA Grapalat"/>
          <w:i w:val="0"/>
          <w:sz w:val="24"/>
          <w:szCs w:val="24"/>
        </w:rPr>
        <w:t xml:space="preserve">Предметом закупки является приобретение </w:t>
      </w:r>
      <w:r w:rsidR="0067356B" w:rsidRPr="0067356B">
        <w:rPr>
          <w:rFonts w:ascii="GHEA Grapalat" w:hAnsi="GHEA Grapalat"/>
          <w:i w:val="0"/>
          <w:sz w:val="24"/>
          <w:szCs w:val="24"/>
        </w:rPr>
        <w:t xml:space="preserve">" ОФИСНЫЕ ТОВАРЫ </w:t>
      </w:r>
      <w:r w:rsidR="007F6900" w:rsidRPr="009044F1">
        <w:rPr>
          <w:rFonts w:ascii="GHEA Grapalat" w:hAnsi="GHEA Grapalat"/>
          <w:i w:val="0"/>
          <w:sz w:val="24"/>
          <w:szCs w:val="24"/>
        </w:rPr>
        <w:t xml:space="preserve">" (далее — также товар) для нужд </w:t>
      </w:r>
      <w:r w:rsidR="007F6900" w:rsidRPr="00B05B10">
        <w:rPr>
          <w:rFonts w:ascii="GHEA Grapalat" w:hAnsi="GHEA Grapalat"/>
          <w:i w:val="0"/>
          <w:sz w:val="24"/>
          <w:szCs w:val="24"/>
        </w:rPr>
        <w:t>"</w:t>
      </w:r>
      <w:r w:rsidR="007F6900" w:rsidRPr="007361D3">
        <w:rPr>
          <w:rFonts w:ascii="GHEA Grapalat" w:hAnsi="GHEA Grapalat"/>
          <w:i w:val="0"/>
          <w:sz w:val="24"/>
          <w:szCs w:val="24"/>
        </w:rPr>
        <w:t>Центр  Правового  Образования и Реализации Реабилитационных Программ</w:t>
      </w:r>
      <w:r w:rsidR="007F6900" w:rsidRPr="00B05B10">
        <w:rPr>
          <w:rFonts w:ascii="GHEA Grapalat" w:hAnsi="GHEA Grapalat"/>
          <w:i w:val="0"/>
          <w:sz w:val="24"/>
          <w:szCs w:val="24"/>
        </w:rPr>
        <w:t>"</w:t>
      </w:r>
      <w:r w:rsidR="007F6900" w:rsidRPr="00F27381">
        <w:rPr>
          <w:rFonts w:ascii="GHEA Grapalat" w:hAnsi="GHEA Grapalat"/>
          <w:i w:val="0"/>
          <w:sz w:val="24"/>
          <w:szCs w:val="24"/>
        </w:rPr>
        <w:t xml:space="preserve"> </w:t>
      </w:r>
      <w:proofErr w:type="spellStart"/>
      <w:r w:rsidR="007F6900" w:rsidRPr="007361D3">
        <w:rPr>
          <w:rFonts w:ascii="GHEA Grapalat" w:hAnsi="GHEA Grapalat"/>
          <w:i w:val="0"/>
          <w:sz w:val="24"/>
          <w:szCs w:val="24"/>
        </w:rPr>
        <w:t>Гнко</w:t>
      </w:r>
      <w:proofErr w:type="spellEnd"/>
      <w:r w:rsidR="007F6900" w:rsidRPr="009B004A">
        <w:rPr>
          <w:rFonts w:ascii="GHEA Grapalat" w:hAnsi="GHEA Grapalat"/>
          <w:i w:val="0"/>
          <w:sz w:val="24"/>
          <w:szCs w:val="24"/>
        </w:rPr>
        <w:t>,</w:t>
      </w:r>
      <w:r w:rsidR="007F6900" w:rsidRPr="009044F1">
        <w:rPr>
          <w:rFonts w:ascii="GHEA Grapalat" w:hAnsi="GHEA Grapalat"/>
          <w:i w:val="0"/>
          <w:sz w:val="24"/>
          <w:szCs w:val="24"/>
        </w:rPr>
        <w:t xml:space="preserve"> которые сгруппированы в лоты "</w:t>
      </w:r>
      <w:r w:rsidR="0067356B" w:rsidRPr="0067356B">
        <w:rPr>
          <w:rFonts w:ascii="GHEA Grapalat" w:hAnsi="GHEA Grapalat"/>
          <w:i w:val="0"/>
          <w:sz w:val="24"/>
          <w:szCs w:val="24"/>
        </w:rPr>
        <w:t>8</w:t>
      </w:r>
      <w:r w:rsidR="007F6900" w:rsidRPr="009044F1">
        <w:rPr>
          <w:rFonts w:ascii="GHEA Grapalat" w:hAnsi="GHEA Grapalat"/>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9"/>
        <w:gridCol w:w="7025"/>
      </w:tblGrid>
      <w:tr w:rsidR="00096865" w:rsidRPr="009044F1" w:rsidTr="00A87EE8">
        <w:trPr>
          <w:jc w:val="center"/>
        </w:trPr>
        <w:tc>
          <w:tcPr>
            <w:tcW w:w="2209"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025"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3D42D1" w:rsidRPr="009044F1" w:rsidTr="00A87EE8">
        <w:trPr>
          <w:jc w:val="center"/>
        </w:trPr>
        <w:tc>
          <w:tcPr>
            <w:tcW w:w="2209" w:type="dxa"/>
            <w:vAlign w:val="center"/>
          </w:tcPr>
          <w:p w:rsidR="003D42D1" w:rsidRPr="00A87EE8" w:rsidRDefault="003D42D1" w:rsidP="00B46D58">
            <w:pPr>
              <w:pStyle w:val="23"/>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1</w:t>
            </w:r>
          </w:p>
        </w:tc>
        <w:tc>
          <w:tcPr>
            <w:tcW w:w="7025" w:type="dxa"/>
            <w:vAlign w:val="center"/>
          </w:tcPr>
          <w:p w:rsidR="003D42D1" w:rsidRPr="00461A0C" w:rsidRDefault="003D42D1" w:rsidP="00387FC9">
            <w:pPr>
              <w:jc w:val="center"/>
              <w:rPr>
                <w:rFonts w:ascii="GHEA Grapalat" w:hAnsi="GHEA Grapalat"/>
                <w:sz w:val="20"/>
                <w:szCs w:val="20"/>
                <w:highlight w:val="green"/>
              </w:rPr>
            </w:pPr>
            <w:r w:rsidRPr="00461A0C">
              <w:rPr>
                <w:rFonts w:ascii="GHEA Grapalat" w:hAnsi="GHEA Grapalat" w:hint="eastAsia"/>
                <w:sz w:val="20"/>
                <w:szCs w:val="20"/>
                <w:lang w:val="hy-AM"/>
              </w:rPr>
              <w:t>Блокнот</w:t>
            </w:r>
            <w:r w:rsidRPr="00461A0C">
              <w:rPr>
                <w:rFonts w:ascii="GHEA Grapalat" w:hAnsi="GHEA Grapalat"/>
                <w:sz w:val="20"/>
                <w:szCs w:val="20"/>
                <w:lang w:val="hy-AM"/>
              </w:rPr>
              <w:t xml:space="preserve"> </w:t>
            </w:r>
            <w:r w:rsidRPr="00461A0C">
              <w:rPr>
                <w:rFonts w:ascii="GHEA Grapalat" w:hAnsi="GHEA Grapalat" w:hint="eastAsia"/>
                <w:sz w:val="20"/>
                <w:szCs w:val="20"/>
                <w:lang w:val="hy-AM"/>
              </w:rPr>
              <w:t>с</w:t>
            </w:r>
            <w:r w:rsidRPr="00461A0C">
              <w:rPr>
                <w:rFonts w:ascii="GHEA Grapalat" w:hAnsi="GHEA Grapalat"/>
                <w:sz w:val="20"/>
                <w:szCs w:val="20"/>
                <w:lang w:val="hy-AM"/>
              </w:rPr>
              <w:t>о спираль</w:t>
            </w:r>
            <w:r w:rsidRPr="00461A0C">
              <w:rPr>
                <w:rFonts w:ascii="GHEA Grapalat" w:hAnsi="GHEA Grapalat" w:hint="eastAsia"/>
                <w:sz w:val="20"/>
                <w:szCs w:val="20"/>
                <w:lang w:val="hy-AM"/>
              </w:rPr>
              <w:t>ю</w:t>
            </w:r>
            <w:r>
              <w:rPr>
                <w:rFonts w:ascii="GHEA Grapalat" w:hAnsi="GHEA Grapalat"/>
                <w:sz w:val="20"/>
                <w:szCs w:val="20"/>
                <w:lang w:val="hy-AM"/>
              </w:rPr>
              <w:t xml:space="preserve"> / A</w:t>
            </w:r>
            <w:r w:rsidRPr="003A4473">
              <w:rPr>
                <w:rFonts w:ascii="GHEA Grapalat" w:hAnsi="GHEA Grapalat"/>
                <w:sz w:val="20"/>
                <w:szCs w:val="20"/>
              </w:rPr>
              <w:t>5</w:t>
            </w:r>
            <w:r>
              <w:rPr>
                <w:rFonts w:ascii="GHEA Grapalat" w:hAnsi="GHEA Grapalat"/>
                <w:sz w:val="20"/>
                <w:szCs w:val="20"/>
                <w:lang w:val="hy-AM"/>
              </w:rPr>
              <w:t xml:space="preserve"> / </w:t>
            </w:r>
            <w:r w:rsidRPr="003A4473">
              <w:rPr>
                <w:rFonts w:ascii="GHEA Grapalat" w:hAnsi="GHEA Grapalat"/>
                <w:sz w:val="20"/>
                <w:szCs w:val="20"/>
              </w:rPr>
              <w:t>30</w:t>
            </w:r>
            <w:r w:rsidRPr="00461A0C">
              <w:rPr>
                <w:rFonts w:ascii="GHEA Grapalat" w:hAnsi="GHEA Grapalat"/>
                <w:sz w:val="20"/>
                <w:szCs w:val="20"/>
              </w:rPr>
              <w:t>стр</w:t>
            </w:r>
            <w:r w:rsidRPr="00461A0C">
              <w:rPr>
                <w:rFonts w:ascii="GHEA Grapalat" w:hAnsi="GHEA Grapalat"/>
                <w:sz w:val="20"/>
                <w:szCs w:val="20"/>
                <w:lang w:val="hy-AM"/>
              </w:rPr>
              <w:t xml:space="preserve"> / </w:t>
            </w:r>
            <w:r w:rsidRPr="00461A0C">
              <w:rPr>
                <w:rFonts w:ascii="GHEA Grapalat" w:hAnsi="GHEA Grapalat" w:hint="eastAsia"/>
                <w:sz w:val="20"/>
                <w:szCs w:val="20"/>
                <w:lang w:val="hy-AM"/>
              </w:rPr>
              <w:t>с</w:t>
            </w:r>
            <w:r w:rsidRPr="00461A0C">
              <w:rPr>
                <w:rFonts w:ascii="GHEA Grapalat" w:hAnsi="GHEA Grapalat"/>
                <w:sz w:val="20"/>
                <w:szCs w:val="20"/>
                <w:lang w:val="hy-AM"/>
              </w:rPr>
              <w:t xml:space="preserve"> </w:t>
            </w:r>
            <w:r w:rsidRPr="00461A0C">
              <w:rPr>
                <w:rFonts w:ascii="GHEA Grapalat" w:hAnsi="GHEA Grapalat"/>
                <w:sz w:val="20"/>
                <w:szCs w:val="20"/>
              </w:rPr>
              <w:t>типографией</w:t>
            </w:r>
          </w:p>
        </w:tc>
      </w:tr>
      <w:tr w:rsidR="003D42D1" w:rsidRPr="009044F1" w:rsidTr="002161FA">
        <w:trPr>
          <w:trHeight w:val="493"/>
          <w:jc w:val="center"/>
        </w:trPr>
        <w:tc>
          <w:tcPr>
            <w:tcW w:w="2209" w:type="dxa"/>
            <w:vAlign w:val="center"/>
          </w:tcPr>
          <w:p w:rsidR="003D42D1" w:rsidRPr="00A87EE8" w:rsidRDefault="003D42D1" w:rsidP="00B46D58">
            <w:pPr>
              <w:pStyle w:val="23"/>
              <w:widowControl w:val="0"/>
              <w:spacing w:after="120" w:line="240" w:lineRule="auto"/>
              <w:ind w:firstLine="0"/>
              <w:jc w:val="center"/>
              <w:rPr>
                <w:rFonts w:ascii="GHEA Grapalat" w:hAnsi="GHEA Grapalat"/>
                <w:b/>
                <w:sz w:val="24"/>
                <w:szCs w:val="24"/>
              </w:rPr>
            </w:pPr>
            <w:r w:rsidRPr="00A87EE8">
              <w:rPr>
                <w:rFonts w:ascii="GHEA Grapalat" w:hAnsi="GHEA Grapalat"/>
                <w:b/>
                <w:sz w:val="24"/>
                <w:szCs w:val="24"/>
              </w:rPr>
              <w:t>2</w:t>
            </w:r>
          </w:p>
        </w:tc>
        <w:tc>
          <w:tcPr>
            <w:tcW w:w="7025" w:type="dxa"/>
            <w:vAlign w:val="center"/>
          </w:tcPr>
          <w:p w:rsidR="003D42D1" w:rsidRPr="003A4473" w:rsidRDefault="003D42D1" w:rsidP="00387FC9">
            <w:pPr>
              <w:jc w:val="center"/>
              <w:rPr>
                <w:rFonts w:ascii="GHEA Grapalat" w:hAnsi="GHEA Grapalat"/>
                <w:sz w:val="20"/>
                <w:szCs w:val="20"/>
                <w:lang w:val="hy-AM"/>
              </w:rPr>
            </w:pPr>
            <w:r w:rsidRPr="003A4473">
              <w:rPr>
                <w:rFonts w:ascii="GHEA Grapalat" w:hAnsi="GHEA Grapalat" w:hint="eastAsia"/>
                <w:sz w:val="20"/>
                <w:szCs w:val="20"/>
                <w:lang w:val="hy-AM"/>
              </w:rPr>
              <w:t>Ручка</w:t>
            </w:r>
            <w:r w:rsidRPr="003A4473">
              <w:rPr>
                <w:rFonts w:ascii="GHEA Grapalat" w:hAnsi="GHEA Grapalat"/>
                <w:sz w:val="20"/>
                <w:szCs w:val="20"/>
                <w:lang w:val="hy-AM"/>
              </w:rPr>
              <w:t xml:space="preserve"> </w:t>
            </w:r>
            <w:r w:rsidRPr="003A4473">
              <w:rPr>
                <w:rFonts w:ascii="GHEA Grapalat" w:hAnsi="GHEA Grapalat" w:hint="eastAsia"/>
                <w:sz w:val="20"/>
                <w:szCs w:val="20"/>
                <w:lang w:val="hy-AM"/>
              </w:rPr>
              <w:t>шариковая</w:t>
            </w:r>
            <w:r w:rsidRPr="003A4473">
              <w:rPr>
                <w:rFonts w:ascii="GHEA Grapalat" w:hAnsi="GHEA Grapalat"/>
                <w:sz w:val="20"/>
                <w:szCs w:val="20"/>
                <w:lang w:val="hy-AM"/>
              </w:rPr>
              <w:t xml:space="preserve"> </w:t>
            </w:r>
            <w:r w:rsidRPr="003A4473">
              <w:rPr>
                <w:rFonts w:ascii="GHEA Grapalat" w:hAnsi="GHEA Grapalat" w:hint="eastAsia"/>
                <w:sz w:val="20"/>
                <w:szCs w:val="20"/>
                <w:lang w:val="hy-AM"/>
              </w:rPr>
              <w:t>синяя</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lang w:val="en-US"/>
              </w:rPr>
            </w:pPr>
            <w:r>
              <w:rPr>
                <w:rFonts w:ascii="GHEA Grapalat" w:hAnsi="GHEA Grapalat"/>
                <w:b/>
                <w:sz w:val="24"/>
                <w:szCs w:val="24"/>
                <w:lang w:val="en-US"/>
              </w:rPr>
              <w:t>3</w:t>
            </w:r>
          </w:p>
        </w:tc>
        <w:tc>
          <w:tcPr>
            <w:tcW w:w="7025" w:type="dxa"/>
            <w:vAlign w:val="center"/>
          </w:tcPr>
          <w:p w:rsidR="003D42D1" w:rsidRPr="00A87EE8" w:rsidRDefault="003D42D1" w:rsidP="003D42D1">
            <w:pPr>
              <w:pStyle w:val="23"/>
              <w:widowControl w:val="0"/>
              <w:spacing w:after="120" w:line="240" w:lineRule="auto"/>
              <w:ind w:firstLine="0"/>
              <w:jc w:val="center"/>
              <w:rPr>
                <w:rFonts w:ascii="GHEA Grapalat" w:hAnsi="GHEA Grapalat"/>
                <w:b/>
              </w:rPr>
            </w:pPr>
            <w:r w:rsidRPr="00032AA7">
              <w:rPr>
                <w:rFonts w:ascii="GHEA Grapalat" w:hAnsi="GHEA Grapalat" w:hint="eastAsia"/>
              </w:rPr>
              <w:t>Штрих</w:t>
            </w:r>
            <w:r w:rsidRPr="00032AA7">
              <w:rPr>
                <w:rFonts w:ascii="GHEA Grapalat" w:hAnsi="GHEA Grapalat"/>
              </w:rPr>
              <w:t>-</w:t>
            </w:r>
            <w:r w:rsidRPr="00032AA7">
              <w:rPr>
                <w:rFonts w:ascii="GHEA Grapalat" w:hAnsi="GHEA Grapalat" w:hint="eastAsia"/>
              </w:rPr>
              <w:t>ручка</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lang w:val="en-US"/>
              </w:rPr>
            </w:pPr>
            <w:r>
              <w:rPr>
                <w:rFonts w:ascii="GHEA Grapalat" w:hAnsi="GHEA Grapalat"/>
                <w:b/>
                <w:sz w:val="24"/>
                <w:szCs w:val="24"/>
                <w:lang w:val="en-US"/>
              </w:rPr>
              <w:t>4</w:t>
            </w:r>
          </w:p>
        </w:tc>
        <w:tc>
          <w:tcPr>
            <w:tcW w:w="7025" w:type="dxa"/>
            <w:vAlign w:val="center"/>
          </w:tcPr>
          <w:p w:rsidR="003D42D1" w:rsidRPr="003D42D1" w:rsidRDefault="003D42D1" w:rsidP="003D42D1">
            <w:pPr>
              <w:jc w:val="center"/>
              <w:rPr>
                <w:rFonts w:ascii="GHEA Grapalat" w:hAnsi="GHEA Grapalat"/>
                <w:sz w:val="20"/>
                <w:szCs w:val="20"/>
                <w:lang w:val="hy-AM"/>
              </w:rPr>
            </w:pPr>
            <w:r w:rsidRPr="003D42D1">
              <w:rPr>
                <w:rFonts w:ascii="GHEA Grapalat" w:hAnsi="GHEA Grapalat"/>
                <w:sz w:val="20"/>
                <w:szCs w:val="20"/>
                <w:lang w:val="hy-AM"/>
              </w:rPr>
              <w:t>Папка с жестким составом (регистратор) A4</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lang w:val="en-US"/>
              </w:rPr>
            </w:pPr>
            <w:r>
              <w:rPr>
                <w:rFonts w:ascii="GHEA Grapalat" w:hAnsi="GHEA Grapalat"/>
                <w:b/>
                <w:sz w:val="24"/>
                <w:szCs w:val="24"/>
                <w:lang w:val="en-US"/>
              </w:rPr>
              <w:t>5</w:t>
            </w:r>
          </w:p>
        </w:tc>
        <w:tc>
          <w:tcPr>
            <w:tcW w:w="7025" w:type="dxa"/>
            <w:vAlign w:val="center"/>
          </w:tcPr>
          <w:p w:rsidR="003D42D1" w:rsidRPr="003D42D1" w:rsidRDefault="003D42D1" w:rsidP="003D42D1">
            <w:pPr>
              <w:jc w:val="center"/>
              <w:rPr>
                <w:rFonts w:ascii="GHEA Grapalat" w:hAnsi="GHEA Grapalat"/>
                <w:sz w:val="20"/>
                <w:szCs w:val="20"/>
                <w:lang w:val="hy-AM"/>
              </w:rPr>
            </w:pPr>
            <w:r w:rsidRPr="003D42D1">
              <w:rPr>
                <w:rFonts w:ascii="GHEA Grapalat" w:hAnsi="GHEA Grapalat"/>
                <w:sz w:val="20"/>
                <w:szCs w:val="20"/>
                <w:lang w:val="hy-AM"/>
              </w:rPr>
              <w:t>Прозрачная полимерная пленка/Файл/</w:t>
            </w:r>
            <w:r w:rsidR="00D303A9" w:rsidRPr="003D42D1">
              <w:rPr>
                <w:rFonts w:ascii="GHEA Grapalat" w:hAnsi="GHEA Grapalat"/>
                <w:sz w:val="20"/>
                <w:szCs w:val="20"/>
                <w:lang w:val="hy-AM"/>
              </w:rPr>
              <w:t xml:space="preserve"> A4</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rPr>
            </w:pPr>
            <w:r w:rsidRPr="003D42D1">
              <w:rPr>
                <w:rFonts w:ascii="GHEA Grapalat" w:hAnsi="GHEA Grapalat"/>
                <w:b/>
                <w:sz w:val="24"/>
                <w:szCs w:val="24"/>
              </w:rPr>
              <w:t>6</w:t>
            </w:r>
          </w:p>
        </w:tc>
        <w:tc>
          <w:tcPr>
            <w:tcW w:w="7025" w:type="dxa"/>
            <w:vAlign w:val="center"/>
          </w:tcPr>
          <w:p w:rsidR="003D42D1" w:rsidRPr="00E5726F" w:rsidRDefault="00D303A9" w:rsidP="002161FA">
            <w:pPr>
              <w:rPr>
                <w:rFonts w:ascii="GHEA Grapalat" w:hAnsi="GHEA Grapalat"/>
                <w:sz w:val="20"/>
                <w:szCs w:val="20"/>
                <w:lang w:val="hy-AM"/>
              </w:rPr>
            </w:pPr>
            <w:r w:rsidRPr="00E5726F">
              <w:rPr>
                <w:rFonts w:ascii="GHEA Grapalat" w:hAnsi="GHEA Grapalat"/>
                <w:sz w:val="20"/>
                <w:szCs w:val="20"/>
                <w:lang w:val="hy-AM"/>
              </w:rPr>
              <w:t xml:space="preserve">                                    </w:t>
            </w:r>
            <w:r w:rsidRPr="00E5726F">
              <w:rPr>
                <w:rFonts w:ascii="GHEA Grapalat" w:hAnsi="GHEA Grapalat" w:hint="eastAsia"/>
                <w:sz w:val="20"/>
                <w:szCs w:val="20"/>
                <w:lang w:val="hy-AM"/>
              </w:rPr>
              <w:t>Бумага</w:t>
            </w:r>
            <w:r w:rsidRPr="00E5726F">
              <w:rPr>
                <w:rFonts w:ascii="GHEA Grapalat" w:hAnsi="GHEA Grapalat"/>
                <w:sz w:val="20"/>
                <w:szCs w:val="20"/>
                <w:lang w:val="hy-AM"/>
              </w:rPr>
              <w:t xml:space="preserve"> (</w:t>
            </w:r>
            <w:r w:rsidRPr="00E5726F">
              <w:rPr>
                <w:rFonts w:ascii="GHEA Grapalat" w:hAnsi="GHEA Grapalat" w:hint="eastAsia"/>
                <w:sz w:val="20"/>
                <w:szCs w:val="20"/>
                <w:lang w:val="hy-AM"/>
              </w:rPr>
              <w:t>формат</w:t>
            </w:r>
            <w:r w:rsidRPr="00E5726F">
              <w:rPr>
                <w:rFonts w:ascii="GHEA Grapalat" w:hAnsi="GHEA Grapalat"/>
                <w:sz w:val="20"/>
                <w:szCs w:val="20"/>
                <w:lang w:val="hy-AM"/>
              </w:rPr>
              <w:t xml:space="preserve"> </w:t>
            </w:r>
            <w:r w:rsidRPr="00E5726F">
              <w:rPr>
                <w:rFonts w:ascii="GHEA Grapalat" w:hAnsi="GHEA Grapalat" w:hint="eastAsia"/>
                <w:sz w:val="20"/>
                <w:szCs w:val="20"/>
                <w:lang w:val="hy-AM"/>
              </w:rPr>
              <w:t>А</w:t>
            </w:r>
            <w:r w:rsidRPr="00E5726F">
              <w:rPr>
                <w:rFonts w:ascii="GHEA Grapalat" w:hAnsi="GHEA Grapalat"/>
                <w:sz w:val="20"/>
                <w:szCs w:val="20"/>
                <w:lang w:val="hy-AM"/>
              </w:rPr>
              <w:t>4) 80 г / кв.м.</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rPr>
            </w:pPr>
            <w:r w:rsidRPr="003D42D1">
              <w:rPr>
                <w:rFonts w:ascii="GHEA Grapalat" w:hAnsi="GHEA Grapalat"/>
                <w:b/>
                <w:sz w:val="24"/>
                <w:szCs w:val="24"/>
              </w:rPr>
              <w:t>7</w:t>
            </w:r>
          </w:p>
        </w:tc>
        <w:tc>
          <w:tcPr>
            <w:tcW w:w="7025" w:type="dxa"/>
            <w:vAlign w:val="center"/>
          </w:tcPr>
          <w:p w:rsidR="003D42D1" w:rsidRPr="00E5726F" w:rsidRDefault="00E5726F" w:rsidP="00E5726F">
            <w:pPr>
              <w:jc w:val="center"/>
              <w:rPr>
                <w:rFonts w:ascii="GHEA Grapalat" w:hAnsi="GHEA Grapalat"/>
                <w:sz w:val="20"/>
                <w:szCs w:val="20"/>
                <w:lang w:val="hy-AM"/>
              </w:rPr>
            </w:pPr>
            <w:r w:rsidRPr="00E5726F">
              <w:rPr>
                <w:rFonts w:ascii="GHEA Grapalat" w:hAnsi="GHEA Grapalat"/>
                <w:sz w:val="20"/>
                <w:szCs w:val="20"/>
                <w:lang w:val="hy-AM"/>
              </w:rPr>
              <w:t>Точилка металлическая</w:t>
            </w:r>
          </w:p>
        </w:tc>
      </w:tr>
      <w:tr w:rsidR="003D42D1" w:rsidRPr="009044F1" w:rsidTr="00A87EE8">
        <w:trPr>
          <w:trHeight w:val="295"/>
          <w:jc w:val="center"/>
        </w:trPr>
        <w:tc>
          <w:tcPr>
            <w:tcW w:w="2209" w:type="dxa"/>
            <w:vAlign w:val="center"/>
          </w:tcPr>
          <w:p w:rsidR="003D42D1" w:rsidRPr="003D42D1" w:rsidRDefault="003D42D1" w:rsidP="00B46D58">
            <w:pPr>
              <w:pStyle w:val="23"/>
              <w:widowControl w:val="0"/>
              <w:spacing w:after="120" w:line="240" w:lineRule="auto"/>
              <w:ind w:firstLine="0"/>
              <w:jc w:val="center"/>
              <w:rPr>
                <w:rFonts w:ascii="GHEA Grapalat" w:hAnsi="GHEA Grapalat"/>
                <w:b/>
                <w:sz w:val="24"/>
                <w:szCs w:val="24"/>
              </w:rPr>
            </w:pPr>
            <w:r w:rsidRPr="003D42D1">
              <w:rPr>
                <w:rFonts w:ascii="GHEA Grapalat" w:hAnsi="GHEA Grapalat"/>
                <w:b/>
                <w:sz w:val="24"/>
                <w:szCs w:val="24"/>
              </w:rPr>
              <w:t>8</w:t>
            </w:r>
          </w:p>
        </w:tc>
        <w:tc>
          <w:tcPr>
            <w:tcW w:w="7025" w:type="dxa"/>
            <w:vAlign w:val="center"/>
          </w:tcPr>
          <w:p w:rsidR="003D42D1" w:rsidRPr="0067356B" w:rsidRDefault="0067356B" w:rsidP="0067356B">
            <w:pPr>
              <w:jc w:val="center"/>
              <w:rPr>
                <w:rFonts w:ascii="GHEA Grapalat" w:hAnsi="GHEA Grapalat"/>
                <w:sz w:val="20"/>
                <w:szCs w:val="20"/>
                <w:lang w:val="hy-AM"/>
              </w:rPr>
            </w:pPr>
            <w:r w:rsidRPr="0067356B">
              <w:rPr>
                <w:rFonts w:ascii="GHEA Grapalat" w:hAnsi="GHEA Grapalat"/>
                <w:sz w:val="20"/>
                <w:szCs w:val="20"/>
                <w:lang w:val="hy-AM"/>
              </w:rPr>
              <w:t>Государственный флаг РА</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lastRenderedPageBreak/>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w:t>
      </w:r>
      <w:r w:rsidRPr="009044F1">
        <w:rPr>
          <w:rFonts w:ascii="GHEA Grapalat" w:hAnsi="GHEA Grapalat"/>
          <w:color w:val="000000"/>
        </w:rPr>
        <w:lastRenderedPageBreak/>
        <w:t>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в срок</w:t>
      </w:r>
      <w:r w:rsidR="00BB67B5" w:rsidRPr="003F2899">
        <w:rPr>
          <w:rFonts w:ascii="GHEA Grapalat" w:hAnsi="GHEA Grapalat"/>
        </w:rPr>
        <w:t>и</w:t>
      </w:r>
      <w:r w:rsidR="002C1D72" w:rsidRPr="003F2899">
        <w:rPr>
          <w:rFonts w:ascii="GHEA Grapalat" w:hAnsi="GHEA Grapalat"/>
        </w:rPr>
        <w:t xml:space="preserve"> и порядке, установленны</w:t>
      </w:r>
      <w:r w:rsidR="00180D64" w:rsidRPr="003F2899">
        <w:rPr>
          <w:rFonts w:ascii="GHEA Grapalat" w:hAnsi="GHEA Grapalat"/>
        </w:rPr>
        <w:t>ми</w:t>
      </w:r>
      <w:r w:rsidR="002C1D72" w:rsidRPr="003F2899">
        <w:rPr>
          <w:rFonts w:ascii="GHEA Grapalat" w:hAnsi="GHEA Grapalat"/>
        </w:rPr>
        <w:t xml:space="preserve"> статьей 35 </w:t>
      </w:r>
      <w:r w:rsidR="00876D7D" w:rsidRPr="003F2899">
        <w:rPr>
          <w:rFonts w:ascii="GHEA Grapalat" w:hAnsi="GHEA Grapalat"/>
        </w:rPr>
        <w:t>З</w:t>
      </w:r>
      <w:r w:rsidR="002C1D72" w:rsidRPr="003F2899">
        <w:rPr>
          <w:rFonts w:ascii="GHEA Grapalat" w:hAnsi="GHEA Grapalat"/>
        </w:rPr>
        <w:t xml:space="preserve">акона, </w:t>
      </w:r>
      <w:r w:rsidR="00466F7A" w:rsidRPr="003F2899">
        <w:rPr>
          <w:rFonts w:ascii="GHEA Grapalat" w:hAnsi="GHEA Grapalat"/>
        </w:rPr>
        <w:t xml:space="preserve">представляет </w:t>
      </w:r>
      <w:r w:rsidR="002C1D72" w:rsidRPr="003F2899">
        <w:rPr>
          <w:rFonts w:ascii="GHEA Grapalat" w:hAnsi="GHEA Grapalat"/>
        </w:rPr>
        <w:t>обеспеч</w:t>
      </w:r>
      <w:r w:rsidR="00466F7A" w:rsidRPr="003F2899">
        <w:rPr>
          <w:rFonts w:ascii="GHEA Grapalat" w:hAnsi="GHEA Grapalat"/>
        </w:rPr>
        <w:t>ение</w:t>
      </w:r>
      <w:r w:rsidR="002C1D72" w:rsidRPr="003F2899">
        <w:rPr>
          <w:rFonts w:ascii="GHEA Grapalat" w:hAnsi="GHEA Grapalat"/>
        </w:rPr>
        <w:t xml:space="preserve"> квалификаци</w:t>
      </w:r>
      <w:r w:rsidR="00466F7A" w:rsidRPr="003F2899">
        <w:rPr>
          <w:rFonts w:ascii="GHEA Grapalat" w:hAnsi="GHEA Grapalat"/>
        </w:rPr>
        <w:t>и</w:t>
      </w:r>
      <w:r w:rsidR="002C1D72" w:rsidRPr="003F2899">
        <w:rPr>
          <w:rFonts w:ascii="GHEA Grapalat" w:hAnsi="GHEA Grapalat"/>
        </w:rPr>
        <w:t xml:space="preserve"> в размере </w:t>
      </w:r>
      <w:r w:rsidR="00A425E2" w:rsidRPr="003F2899">
        <w:rPr>
          <w:rFonts w:ascii="GHEA Grapalat" w:hAnsi="GHEA Grapalat"/>
        </w:rPr>
        <w:t>15 процентов</w:t>
      </w:r>
      <w:r w:rsidR="00A425E2" w:rsidRPr="003F2899">
        <w:rPr>
          <w:rFonts w:ascii="GHEA Grapalat" w:hAnsi="GHEA Grapalat"/>
          <w:vertAlign w:val="superscript"/>
        </w:rPr>
        <w:t>5,1</w:t>
      </w:r>
      <w:r w:rsidR="00A425E2" w:rsidRPr="003F2899">
        <w:rPr>
          <w:rFonts w:ascii="GHEA Grapalat" w:hAnsi="GHEA Grapalat"/>
        </w:rPr>
        <w:t xml:space="preserve"> представленного им ценового предложения.</w:t>
      </w:r>
      <w:r w:rsidR="00A425E2" w:rsidRPr="003F2899">
        <w:t xml:space="preserve"> </w:t>
      </w:r>
      <w:r w:rsidR="00A425E2" w:rsidRPr="003F2899">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w:t>
      </w:r>
      <w:r w:rsidR="00A425E2" w:rsidRPr="003F2899">
        <w:rPr>
          <w:rFonts w:ascii="GHEA Grapalat" w:hAnsi="GHEA Grapalat"/>
        </w:rPr>
        <w:lastRenderedPageBreak/>
        <w:t>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3F2899">
        <w:rPr>
          <w:rFonts w:ascii="GHEA Grapalat" w:hAnsi="GHEA Grapalat"/>
        </w:rPr>
        <w:t>Fitch</w:t>
      </w:r>
      <w:proofErr w:type="spellEnd"/>
      <w:r w:rsidR="00A425E2" w:rsidRPr="003F2899">
        <w:rPr>
          <w:rFonts w:ascii="GHEA Grapalat" w:hAnsi="GHEA Grapalat"/>
        </w:rPr>
        <w:t xml:space="preserve">, </w:t>
      </w:r>
      <w:proofErr w:type="spellStart"/>
      <w:r w:rsidR="00A425E2" w:rsidRPr="003F2899">
        <w:rPr>
          <w:rFonts w:ascii="GHEA Grapalat" w:hAnsi="GHEA Grapalat"/>
        </w:rPr>
        <w:t>Moodys</w:t>
      </w:r>
      <w:proofErr w:type="spellEnd"/>
      <w:r w:rsidR="00A425E2" w:rsidRPr="003F2899">
        <w:rPr>
          <w:rFonts w:ascii="GHEA Grapalat" w:hAnsi="GHEA Grapalat"/>
        </w:rPr>
        <w:t xml:space="preserve">, </w:t>
      </w:r>
      <w:proofErr w:type="spellStart"/>
      <w:r w:rsidR="00A425E2" w:rsidRPr="003F2899">
        <w:rPr>
          <w:rFonts w:ascii="GHEA Grapalat" w:hAnsi="GHEA Grapalat"/>
        </w:rPr>
        <w:t>Standard</w:t>
      </w:r>
      <w:proofErr w:type="spellEnd"/>
      <w:r w:rsidR="00A425E2" w:rsidRPr="003F2899">
        <w:rPr>
          <w:rFonts w:ascii="GHEA Grapalat" w:hAnsi="GHEA Grapalat"/>
        </w:rPr>
        <w:t xml:space="preserve"> &amp; </w:t>
      </w:r>
      <w:proofErr w:type="spellStart"/>
      <w:r w:rsidR="00A425E2" w:rsidRPr="003F2899">
        <w:rPr>
          <w:rFonts w:ascii="GHEA Grapalat" w:hAnsi="GHEA Grapalat"/>
        </w:rPr>
        <w:t>Poor's</w:t>
      </w:r>
      <w:proofErr w:type="spellEnd"/>
      <w:r w:rsidR="00A425E2" w:rsidRPr="003F2899">
        <w:rPr>
          <w:rFonts w:ascii="GHEA Grapalat" w:hAnsi="GHEA Grapalat"/>
        </w:rPr>
        <w:t>)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32548E" w:rsidRPr="00DB4FE3" w:rsidRDefault="0032548E">
      <w:pPr>
        <w:rPr>
          <w:rFonts w:ascii="GHEA Grapalat" w:hAnsi="GHEA Grapalat"/>
        </w:rPr>
      </w:pPr>
      <w:r w:rsidRPr="00DB4FE3">
        <w:rPr>
          <w:rFonts w:ascii="GHEA Grapalat" w:hAnsi="GHEA Grapalat"/>
        </w:rPr>
        <w:t>_________________</w:t>
      </w:r>
    </w:p>
    <w:p w:rsidR="000D7190" w:rsidRPr="00BC0CA7" w:rsidRDefault="000D7190" w:rsidP="000D7190">
      <w:pPr>
        <w:pStyle w:val="af2"/>
        <w:jc w:val="both"/>
        <w:rPr>
          <w:rFonts w:ascii="GHEA Grapalat" w:hAnsi="GHEA Grapalat"/>
          <w:i/>
        </w:rPr>
      </w:pPr>
      <w:r w:rsidRPr="00BC0CA7">
        <w:rPr>
          <w:rFonts w:asciiTheme="minorHAnsi" w:hAnsiTheme="minorHAnsi"/>
          <w:vertAlign w:val="superscript"/>
        </w:rPr>
        <w:t>5,1</w:t>
      </w:r>
      <w:proofErr w:type="gramStart"/>
      <w:r w:rsidRPr="00BC0CA7">
        <w:rPr>
          <w:rFonts w:asciiTheme="minorHAnsi" w:hAnsiTheme="minorHAnsi"/>
        </w:rPr>
        <w:t xml:space="preserve"> </w:t>
      </w:r>
      <w:r w:rsidRPr="00BC0CA7">
        <w:rPr>
          <w:rFonts w:ascii="GHEA Grapalat" w:hAnsi="GHEA Grapalat"/>
          <w:i/>
        </w:rPr>
        <w:t>Е</w:t>
      </w:r>
      <w:proofErr w:type="gramEnd"/>
      <w:r w:rsidRPr="00BC0CA7">
        <w:rPr>
          <w:rFonts w:ascii="GHEA Grapalat" w:hAnsi="GHEA Grapalat"/>
          <w:i/>
        </w:rPr>
        <w:t>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p w:rsidR="00096865" w:rsidRPr="009044F1" w:rsidRDefault="00CB5684" w:rsidP="00CB5684">
      <w:pPr>
        <w:rPr>
          <w:rFonts w:ascii="GHEA Grapalat" w:hAnsi="GHEA Grapalat"/>
        </w:rPr>
      </w:pPr>
      <w:r>
        <w:rPr>
          <w:rFonts w:ascii="GHEA Grapalat" w:hAnsi="GHEA Grapalat"/>
        </w:rPr>
        <w:t xml:space="preserve">    </w:t>
      </w:r>
      <w:r w:rsidR="00096865" w:rsidRPr="009044F1">
        <w:rPr>
          <w:rFonts w:ascii="GHEA Grapalat" w:hAnsi="GHEA Grapalat"/>
        </w:rPr>
        <w:t xml:space="preserve">Участник имеет право </w:t>
      </w:r>
      <w:r w:rsidR="006735A4">
        <w:rPr>
          <w:rFonts w:ascii="GHEA Grapalat" w:hAnsi="GHEA Grapalat"/>
        </w:rPr>
        <w:t>в письменной форме</w:t>
      </w:r>
      <w:r w:rsidR="00096865"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00096865"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w:t>
      </w:r>
      <w:r w:rsidRPr="007D4470">
        <w:rPr>
          <w:rFonts w:ascii="GHEA Grapalat" w:hAnsi="GHEA Grapalat"/>
        </w:rPr>
        <w:lastRenderedPageBreak/>
        <w:t>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Pr="00DB58AC"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DB58AC" w:rsidRDefault="00A80ECD" w:rsidP="00DB58AC">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DB58AC">
        <w:rPr>
          <w:rFonts w:ascii="GHEA Grapalat" w:hAnsi="GHEA Grapalat"/>
          <w:sz w:val="24"/>
          <w:szCs w:val="24"/>
        </w:rPr>
        <w:t xml:space="preserve">Заявки на процедуру необходимо представить в комиссию по адресу </w:t>
      </w:r>
      <w:r w:rsidR="00DB58AC" w:rsidRPr="006B4F47">
        <w:rPr>
          <w:rFonts w:ascii="GHEA Grapalat" w:hAnsi="GHEA Grapalat"/>
          <w:b/>
          <w:sz w:val="24"/>
          <w:szCs w:val="24"/>
        </w:rPr>
        <w:t xml:space="preserve">г. Ереван, ул. </w:t>
      </w:r>
      <w:proofErr w:type="spellStart"/>
      <w:r w:rsidR="00DB58AC" w:rsidRPr="006B4F47">
        <w:rPr>
          <w:rFonts w:ascii="GHEA Grapalat" w:hAnsi="GHEA Grapalat"/>
          <w:b/>
          <w:sz w:val="24"/>
          <w:szCs w:val="24"/>
        </w:rPr>
        <w:t>М.Хоренаци</w:t>
      </w:r>
      <w:proofErr w:type="spellEnd"/>
      <w:r w:rsidR="00DB58AC" w:rsidRPr="006B4F47">
        <w:rPr>
          <w:rFonts w:ascii="GHEA Grapalat" w:hAnsi="GHEA Grapalat"/>
          <w:b/>
          <w:sz w:val="24"/>
          <w:szCs w:val="24"/>
        </w:rPr>
        <w:t xml:space="preserve"> 162А</w:t>
      </w:r>
      <w:r w:rsidR="00DB58AC">
        <w:rPr>
          <w:rFonts w:ascii="GHEA Grapalat" w:hAnsi="GHEA Grapalat"/>
          <w:b/>
          <w:sz w:val="24"/>
          <w:szCs w:val="24"/>
        </w:rPr>
        <w:t xml:space="preserve"> </w:t>
      </w:r>
      <w:r w:rsidR="00DB58AC">
        <w:rPr>
          <w:rFonts w:ascii="GHEA Grapalat" w:hAnsi="GHEA Grapalat"/>
          <w:sz w:val="24"/>
          <w:szCs w:val="24"/>
        </w:rPr>
        <w:t xml:space="preserve"> не позднее, чем </w:t>
      </w:r>
      <w:r w:rsidR="00DB58AC" w:rsidRPr="00657765">
        <w:rPr>
          <w:rFonts w:ascii="GHEA Grapalat" w:hAnsi="GHEA Grapalat"/>
          <w:b/>
          <w:sz w:val="24"/>
          <w:szCs w:val="24"/>
        </w:rPr>
        <w:t>"</w:t>
      </w:r>
      <w:r w:rsidR="00DB58AC">
        <w:rPr>
          <w:rFonts w:ascii="GHEA Grapalat" w:hAnsi="GHEA Grapalat"/>
          <w:b/>
          <w:sz w:val="24"/>
          <w:szCs w:val="24"/>
        </w:rPr>
        <w:t>1</w:t>
      </w:r>
      <w:r w:rsidR="0067356B" w:rsidRPr="0067356B">
        <w:rPr>
          <w:rFonts w:ascii="GHEA Grapalat" w:hAnsi="GHEA Grapalat"/>
          <w:b/>
          <w:sz w:val="24"/>
          <w:szCs w:val="24"/>
        </w:rPr>
        <w:t>1</w:t>
      </w:r>
      <w:r w:rsidR="00DB58AC" w:rsidRPr="00657765">
        <w:rPr>
          <w:rFonts w:ascii="GHEA Grapalat" w:hAnsi="GHEA Grapalat"/>
          <w:b/>
          <w:sz w:val="24"/>
          <w:szCs w:val="24"/>
        </w:rPr>
        <w:t>:00"</w:t>
      </w:r>
      <w:r w:rsidR="00DB58AC">
        <w:rPr>
          <w:rFonts w:ascii="GHEA Grapalat" w:hAnsi="GHEA Grapalat"/>
          <w:sz w:val="24"/>
          <w:szCs w:val="24"/>
        </w:rPr>
        <w:t xml:space="preserve"> часов </w:t>
      </w:r>
      <w:r w:rsidR="00DB58AC" w:rsidRPr="00657765">
        <w:rPr>
          <w:rFonts w:ascii="GHEA Grapalat" w:hAnsi="GHEA Grapalat"/>
          <w:b/>
          <w:sz w:val="24"/>
          <w:szCs w:val="24"/>
        </w:rPr>
        <w:t>"7-го</w:t>
      </w:r>
      <w:r w:rsidR="00DB58AC">
        <w:rPr>
          <w:rFonts w:ascii="GHEA Grapalat" w:hAnsi="GHEA Grapalat"/>
          <w:sz w:val="24"/>
          <w:szCs w:val="24"/>
        </w:rPr>
        <w:t xml:space="preserve"> дня </w:t>
      </w:r>
      <w:proofErr w:type="gramStart"/>
      <w:r w:rsidR="00DB58AC">
        <w:rPr>
          <w:rFonts w:ascii="GHEA Grapalat" w:hAnsi="GHEA Grapalat"/>
          <w:sz w:val="24"/>
          <w:szCs w:val="24"/>
        </w:rPr>
        <w:t>с даты опубликования</w:t>
      </w:r>
      <w:proofErr w:type="gramEnd"/>
      <w:r w:rsidR="00DB58AC">
        <w:rPr>
          <w:rFonts w:ascii="GHEA Grapalat" w:hAnsi="GHEA Grapalat"/>
          <w:sz w:val="24"/>
          <w:szCs w:val="24"/>
        </w:rPr>
        <w:t xml:space="preserve"> в бюллетене объявления и приглашения на настоящую процедуру. </w:t>
      </w:r>
    </w:p>
    <w:p w:rsidR="00A80ECD" w:rsidRDefault="00DB58AC" w:rsidP="00DB58AC">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Pr="005E5364">
        <w:rPr>
          <w:rFonts w:ascii="GHEA Grapalat" w:hAnsi="GHEA Grapalat"/>
          <w:b/>
          <w:sz w:val="24"/>
          <w:szCs w:val="24"/>
        </w:rPr>
        <w:t>Донара</w:t>
      </w:r>
      <w:proofErr w:type="spellEnd"/>
      <w:r w:rsidRPr="005E5364">
        <w:rPr>
          <w:rFonts w:ascii="GHEA Grapalat" w:hAnsi="GHEA Grapalat"/>
          <w:b/>
          <w:sz w:val="24"/>
          <w:szCs w:val="24"/>
        </w:rPr>
        <w:t xml:space="preserve"> </w:t>
      </w:r>
      <w:proofErr w:type="spellStart"/>
      <w:r w:rsidRPr="005E5364">
        <w:rPr>
          <w:rFonts w:ascii="GHEA Grapalat" w:hAnsi="GHEA Grapalat"/>
          <w:b/>
          <w:sz w:val="24"/>
          <w:szCs w:val="24"/>
        </w:rPr>
        <w:t>Мгеряну</w:t>
      </w:r>
      <w:proofErr w:type="spellEnd"/>
      <w:r>
        <w:rPr>
          <w:rFonts w:ascii="GHEA Grapalat" w:hAnsi="GHEA Grapalat"/>
          <w:sz w:val="24"/>
          <w:szCs w:val="24"/>
        </w:rPr>
        <w:t xml:space="preserve"> ". </w:t>
      </w:r>
      <w:r w:rsidR="00A80ECD">
        <w:rPr>
          <w:rFonts w:ascii="GHEA Grapalat" w:hAnsi="GHEA Grapalat"/>
          <w:sz w:val="24"/>
          <w:szCs w:val="24"/>
        </w:rPr>
        <w:t xml:space="preserve">Секретарь комиссии регистрирует заявки </w:t>
      </w:r>
      <w:r w:rsidR="00A80ECD">
        <w:rPr>
          <w:rFonts w:ascii="GHEA Grapalat" w:hAnsi="GHEA Grapalat"/>
          <w:sz w:val="24"/>
          <w:szCs w:val="24"/>
        </w:rPr>
        <w:lastRenderedPageBreak/>
        <w:t>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w:t>
      </w:r>
      <w:r w:rsidR="008730A8" w:rsidRPr="00A14685">
        <w:rPr>
          <w:rFonts w:ascii="GHEA Grapalat" w:hAnsi="GHEA Grapalat"/>
          <w:sz w:val="24"/>
          <w:szCs w:val="24"/>
        </w:rPr>
        <w:lastRenderedPageBreak/>
        <w:t xml:space="preserve">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DC5C67" w:rsidRPr="000D13A5" w:rsidRDefault="000A7528"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Pr="000D13A5">
        <w:rPr>
          <w:rFonts w:ascii="GHEA Grapalat" w:hAnsi="GHEA Grapalat"/>
        </w:rPr>
        <w:t>В</w:t>
      </w:r>
      <w:r w:rsidR="003A6791" w:rsidRPr="000D13A5">
        <w:rPr>
          <w:rFonts w:ascii="Courier New" w:hAnsi="Courier New" w:cs="Courier New"/>
          <w:lang w:val="en-US"/>
        </w:rPr>
        <w:t> </w:t>
      </w:r>
      <w:r w:rsidRPr="000D13A5">
        <w:rPr>
          <w:rFonts w:ascii="GHEA Grapalat" w:hAnsi="GHEA Grapalat"/>
        </w:rPr>
        <w:t xml:space="preserve">случае представления </w:t>
      </w:r>
      <w:r w:rsidR="00293C7D" w:rsidRPr="000D13A5">
        <w:rPr>
          <w:rFonts w:ascii="GHEA Grapalat" w:hAnsi="GHEA Grapalat"/>
        </w:rPr>
        <w:t xml:space="preserve">одного </w:t>
      </w:r>
      <w:r w:rsidRPr="000D13A5">
        <w:rPr>
          <w:rFonts w:ascii="GHEA Grapalat" w:hAnsi="GHEA Grapalat"/>
        </w:rPr>
        <w:t>обеспечения заявки, его сумма исчисляется в отношении общей суммы ценовых предложений по</w:t>
      </w:r>
      <w:r w:rsidR="003A6791" w:rsidRPr="000D13A5">
        <w:rPr>
          <w:rFonts w:ascii="Courier New" w:hAnsi="Courier New" w:cs="Courier New"/>
          <w:lang w:val="en-US"/>
        </w:rPr>
        <w:t> </w:t>
      </w:r>
      <w:r w:rsidRPr="000D13A5">
        <w:rPr>
          <w:rFonts w:ascii="GHEA Grapalat" w:hAnsi="GHEA Grapalat"/>
        </w:rPr>
        <w:t xml:space="preserve">представленным лотам. </w:t>
      </w:r>
    </w:p>
    <w:p w:rsidR="00C35487" w:rsidRPr="00CB5684" w:rsidRDefault="000A7528" w:rsidP="00B46D58">
      <w:pPr>
        <w:widowControl w:val="0"/>
        <w:tabs>
          <w:tab w:val="left" w:pos="1134"/>
        </w:tabs>
        <w:spacing w:after="160"/>
        <w:ind w:firstLine="567"/>
        <w:jc w:val="both"/>
        <w:rPr>
          <w:rFonts w:ascii="GHEA Grapalat" w:hAnsi="GHEA Grapalat"/>
        </w:rPr>
      </w:pPr>
      <w:proofErr w:type="gramStart"/>
      <w:r w:rsidRPr="00CB5684">
        <w:rPr>
          <w:rFonts w:ascii="GHEA Grapalat" w:hAnsi="GHEA Grapalat"/>
        </w:rPr>
        <w:t>б</w:t>
      </w:r>
      <w:proofErr w:type="gramEnd"/>
      <w:r w:rsidRPr="00CB5684">
        <w:rPr>
          <w:rFonts w:ascii="GHEA Grapalat" w:hAnsi="GHEA Grapalat"/>
        </w:rPr>
        <w:t>.</w:t>
      </w:r>
      <w:r w:rsidR="00E70FC4" w:rsidRPr="00CB5684">
        <w:rPr>
          <w:rFonts w:ascii="GHEA Grapalat" w:hAnsi="GHEA Grapalat"/>
        </w:rPr>
        <w:tab/>
      </w:r>
      <w:r w:rsidR="004834BA" w:rsidRPr="00CB5684">
        <w:rPr>
          <w:rFonts w:ascii="GHEA Grapalat" w:hAnsi="GHEA Grapalat"/>
        </w:rPr>
        <w:t xml:space="preserve">если </w:t>
      </w:r>
      <w:r w:rsidRPr="00CB5684">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sidRPr="00CB5684">
        <w:rPr>
          <w:rFonts w:ascii="GHEA Grapalat" w:hAnsi="GHEA Grapalat"/>
        </w:rPr>
        <w:footnoteReference w:customMarkFollows="1" w:id="1"/>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proofErr w:type="gramStart"/>
      <w:r w:rsidRPr="009044F1">
        <w:rPr>
          <w:rFonts w:ascii="GHEA Grapalat" w:hAnsi="GHEA Grapalat"/>
        </w:rPr>
        <w:t>объявлен</w:t>
      </w:r>
      <w:proofErr w:type="gramEnd"/>
      <w:r w:rsidRPr="009044F1">
        <w:rPr>
          <w:rFonts w:ascii="GHEA Grapalat" w:hAnsi="GHEA Grapalat"/>
        </w:rPr>
        <w:t xml:space="preserve">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DE24FD">
        <w:rPr>
          <w:rFonts w:ascii="GHEA Grapalat" w:hAnsi="GHEA Grapalat"/>
          <w:sz w:val="24"/>
          <w:szCs w:val="24"/>
        </w:rPr>
        <w:t xml:space="preserve">Вскрытие заявок произойдет на </w:t>
      </w:r>
      <w:r w:rsidR="00DE24FD" w:rsidRPr="00DE24FD">
        <w:rPr>
          <w:rFonts w:ascii="GHEA Grapalat" w:hAnsi="GHEA Grapalat"/>
          <w:b/>
          <w:sz w:val="24"/>
          <w:szCs w:val="24"/>
        </w:rPr>
        <w:t>"7</w:t>
      </w:r>
      <w:r w:rsidRPr="00DE24FD">
        <w:rPr>
          <w:rFonts w:ascii="GHEA Grapalat" w:hAnsi="GHEA Grapalat"/>
          <w:b/>
          <w:sz w:val="24"/>
          <w:szCs w:val="24"/>
        </w:rPr>
        <w:t>"-ый день в "</w:t>
      </w:r>
      <w:r w:rsidR="0067356B">
        <w:rPr>
          <w:rFonts w:ascii="GHEA Grapalat" w:hAnsi="GHEA Grapalat"/>
          <w:b/>
          <w:sz w:val="24"/>
          <w:szCs w:val="24"/>
        </w:rPr>
        <w:t>1</w:t>
      </w:r>
      <w:r w:rsidR="0067356B" w:rsidRPr="0067356B">
        <w:rPr>
          <w:rFonts w:ascii="GHEA Grapalat" w:hAnsi="GHEA Grapalat"/>
          <w:b/>
          <w:sz w:val="24"/>
          <w:szCs w:val="24"/>
        </w:rPr>
        <w:t>1</w:t>
      </w:r>
      <w:r w:rsidR="00DE24FD" w:rsidRPr="00DE24FD">
        <w:rPr>
          <w:rFonts w:ascii="GHEA Grapalat" w:hAnsi="GHEA Grapalat"/>
          <w:b/>
          <w:sz w:val="24"/>
          <w:szCs w:val="24"/>
        </w:rPr>
        <w:t>;00</w:t>
      </w:r>
      <w:r w:rsidRPr="00DE24FD">
        <w:rPr>
          <w:rFonts w:ascii="GHEA Grapalat" w:hAnsi="GHEA Grapalat"/>
          <w:b/>
          <w:sz w:val="24"/>
          <w:szCs w:val="24"/>
        </w:rPr>
        <w:t>"</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57BC3" w:rsidRPr="009044F1">
        <w:rPr>
          <w:rFonts w:ascii="GHEA Grapalat" w:hAnsi="GHEA Grapalat"/>
          <w:i w:val="0"/>
          <w:sz w:val="24"/>
          <w:szCs w:val="24"/>
        </w:rPr>
        <w:t xml:space="preserve">с </w:t>
      </w:r>
      <w:proofErr w:type="spellStart"/>
      <w:r w:rsidR="00357BC3" w:rsidRPr="009044F1">
        <w:rPr>
          <w:rFonts w:ascii="GHEA Grapalat" w:hAnsi="GHEA Grapalat"/>
          <w:i w:val="0"/>
          <w:sz w:val="24"/>
          <w:szCs w:val="24"/>
        </w:rPr>
        <w:t>драмом</w:t>
      </w:r>
      <w:proofErr w:type="spellEnd"/>
      <w:r w:rsidR="00357BC3" w:rsidRPr="009044F1">
        <w:rPr>
          <w:rFonts w:ascii="GHEA Grapalat" w:hAnsi="GHEA Grapalat"/>
          <w:i w:val="0"/>
          <w:sz w:val="24"/>
          <w:szCs w:val="24"/>
        </w:rPr>
        <w:t xml:space="preserve"> Республики Армения по </w:t>
      </w:r>
      <w:r w:rsidR="00357BC3" w:rsidRPr="00AA7BD6">
        <w:rPr>
          <w:rFonts w:ascii="GHEA Grapalat" w:hAnsi="GHEA Grapalat"/>
          <w:b/>
          <w:i w:val="0"/>
          <w:sz w:val="24"/>
          <w:szCs w:val="24"/>
        </w:rPr>
        <w:t>курсу КБ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w:t>
      </w:r>
      <w:r w:rsidRPr="009044F1">
        <w:rPr>
          <w:rFonts w:ascii="GHEA Grapalat" w:hAnsi="GHEA Grapalat"/>
          <w:i w:val="0"/>
          <w:sz w:val="24"/>
          <w:szCs w:val="24"/>
        </w:rPr>
        <w:lastRenderedPageBreak/>
        <w:t>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proofErr w:type="gramStart"/>
      <w:r w:rsidRPr="006E3D39">
        <w:rPr>
          <w:rFonts w:ascii="GHEA Grapalat" w:hAnsi="GHEA Grapalat"/>
          <w:sz w:val="24"/>
          <w:szCs w:val="24"/>
        </w:rPr>
        <w:lastRenderedPageBreak/>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 xml:space="preserve">подписанных им и присутствующими на заседании по вскрытию заявок </w:t>
      </w:r>
      <w:r w:rsidRPr="009044F1">
        <w:rPr>
          <w:rFonts w:ascii="GHEA Grapalat" w:hAnsi="GHEA Grapalat"/>
          <w:sz w:val="24"/>
          <w:szCs w:val="24"/>
        </w:rPr>
        <w:lastRenderedPageBreak/>
        <w:t>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B5684" w:rsidRDefault="00A150A9" w:rsidP="00CB5684">
      <w:pPr>
        <w:widowControl w:val="0"/>
        <w:tabs>
          <w:tab w:val="left" w:pos="1276"/>
        </w:tabs>
        <w:spacing w:after="160"/>
        <w:ind w:firstLine="567"/>
        <w:contextualSpacing/>
        <w:jc w:val="both"/>
        <w:rPr>
          <w:rFonts w:ascii="GHEA Grapalat" w:hAnsi="GHEA Grapalat"/>
          <w:spacing w:val="-4"/>
        </w:rPr>
      </w:pPr>
      <w:r w:rsidRPr="00CB5684">
        <w:rPr>
          <w:rFonts w:ascii="GHEA Grapalat" w:hAnsi="GHEA Grapalat"/>
          <w:spacing w:val="-4"/>
        </w:rPr>
        <w:t>8.</w:t>
      </w:r>
      <w:r w:rsidR="000E624C" w:rsidRPr="00CB5684">
        <w:rPr>
          <w:rFonts w:ascii="GHEA Grapalat" w:hAnsi="GHEA Grapalat"/>
          <w:spacing w:val="-4"/>
        </w:rPr>
        <w:t>1</w:t>
      </w:r>
      <w:r w:rsidR="00B325AF" w:rsidRPr="00CB5684">
        <w:rPr>
          <w:rFonts w:ascii="GHEA Grapalat" w:hAnsi="GHEA Grapalat"/>
          <w:spacing w:val="-4"/>
        </w:rPr>
        <w:t>8</w:t>
      </w:r>
      <w:r w:rsidRPr="00CB5684">
        <w:rPr>
          <w:rFonts w:ascii="GHEA Grapalat" w:hAnsi="GHEA Grapalat"/>
          <w:spacing w:val="-4"/>
        </w:rPr>
        <w:t>.</w:t>
      </w:r>
      <w:r w:rsidR="00EE0CB1" w:rsidRPr="00CB5684">
        <w:rPr>
          <w:rFonts w:ascii="GHEA Grapalat" w:hAnsi="GHEA Grapalat"/>
          <w:spacing w:val="-4"/>
        </w:rPr>
        <w:tab/>
      </w:r>
      <w:r w:rsidRPr="00CB5684">
        <w:rPr>
          <w:rFonts w:ascii="GHEA Grapalat" w:hAnsi="GHEA Grapalat"/>
          <w:spacing w:val="-4"/>
        </w:rPr>
        <w:t xml:space="preserve">Оценка заявок и определение отобранного участника осуществляются по </w:t>
      </w:r>
      <w:proofErr w:type="gramStart"/>
      <w:r w:rsidRPr="00CB5684">
        <w:rPr>
          <w:rFonts w:ascii="GHEA Grapalat" w:hAnsi="GHEA Grapalat"/>
          <w:spacing w:val="-4"/>
        </w:rPr>
        <w:t>отдельным</w:t>
      </w:r>
      <w:proofErr w:type="gramEnd"/>
      <w:r w:rsidRPr="00CB5684">
        <w:rPr>
          <w:rFonts w:ascii="GHEA Grapalat" w:hAnsi="GHEA Grapalat"/>
          <w:spacing w:val="-4"/>
        </w:rPr>
        <w:t xml:space="preserve"> лотам</w:t>
      </w:r>
      <w:r w:rsidR="00FE2802" w:rsidRPr="00CB5684">
        <w:rPr>
          <w:spacing w:val="-4"/>
        </w:rPr>
        <w:footnoteReference w:customMarkFollows="1" w:id="2"/>
        <w:t>11</w:t>
      </w:r>
      <w:r w:rsidRPr="00CB5684">
        <w:rPr>
          <w:rFonts w:ascii="GHEA Grapalat" w:hAnsi="GHEA Grapalat"/>
          <w:spacing w:val="-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162A19" w:rsidRPr="00162A19">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F75607" w:rsidRPr="00F75607" w:rsidRDefault="00A6609C" w:rsidP="00571E4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w:t>
      </w:r>
      <w:r w:rsidR="00162A19">
        <w:rPr>
          <w:rFonts w:ascii="GHEA Grapalat" w:hAnsi="GHEA Grapalat"/>
        </w:rPr>
        <w:t>ожение 4. 2) или наличных денег</w:t>
      </w:r>
      <w:r w:rsidR="003D57AD" w:rsidRPr="00174059">
        <w:rPr>
          <w:rFonts w:ascii="GHEA Grapalat" w:hAnsi="GHEA Grapalat"/>
        </w:rPr>
        <w:t>.</w:t>
      </w:r>
      <w:r w:rsidR="003D57AD" w:rsidRPr="00370E40">
        <w:rPr>
          <w:rFonts w:ascii="GHEA Grapalat" w:hAnsi="GHEA Grapalat"/>
        </w:rPr>
        <w:t xml:space="preserve"> Причем  </w:t>
      </w:r>
      <w:r w:rsidR="003D57AD" w:rsidRPr="00370E40">
        <w:rPr>
          <w:rFonts w:ascii="GHEA Grapalat" w:hAnsi="GHEA Grapalat"/>
        </w:rPr>
        <w:lastRenderedPageBreak/>
        <w:t xml:space="preserve">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F75607" w:rsidRPr="00F75607">
        <w:rPr>
          <w:rFonts w:ascii="GHEA Grapalat" w:hAnsi="GHEA Grapalat"/>
        </w:rPr>
        <w:t>.</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r w:rsidR="00571E4C" w:rsidRPr="00BF3E44">
        <w:rPr>
          <w:rFonts w:ascii="GHEA Grapalat" w:hAnsi="GHEA Grapalat"/>
        </w:rPr>
        <w:t>контракта</w:t>
      </w:r>
      <w:proofErr w:type="gramStart"/>
      <w:r w:rsidR="00571E4C" w:rsidRPr="00BF3E44">
        <w:rPr>
          <w:rFonts w:ascii="GHEA Grapalat" w:hAnsi="GHEA Grapalat"/>
        </w:rPr>
        <w:t>.</w:t>
      </w:r>
      <w:r w:rsidR="00571E4C" w:rsidRPr="00BF3E44">
        <w:rPr>
          <w:rFonts w:ascii="GHEA Grapalat" w:hAnsi="GHEA Grapalat" w:cs="Sylfaen"/>
        </w:rPr>
        <w:t>О</w:t>
      </w:r>
      <w:proofErr w:type="gramEnd"/>
      <w:r w:rsidR="00571E4C" w:rsidRPr="00BF3E44">
        <w:rPr>
          <w:rFonts w:ascii="GHEA Grapalat" w:hAnsi="GHEA Grapalat" w:cs="Sylfaen"/>
        </w:rPr>
        <w:t>беспечение</w:t>
      </w:r>
      <w:proofErr w:type="spellEnd"/>
      <w:r w:rsidR="00571E4C" w:rsidRPr="00BF3E44">
        <w:rPr>
          <w:rFonts w:ascii="GHEA Grapalat" w:hAnsi="GHEA Grapalat" w:cs="Sylfaen"/>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Если цена 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xml:space="preserve">-    не превышает </w:t>
      </w:r>
      <w:proofErr w:type="spellStart"/>
      <w:r w:rsidRPr="00564A46">
        <w:rPr>
          <w:rFonts w:asciiTheme="minorHAnsi" w:hAnsiTheme="minorHAnsi"/>
          <w:i/>
        </w:rPr>
        <w:t>двадцатипятикратный</w:t>
      </w:r>
      <w:proofErr w:type="spellEnd"/>
      <w:r w:rsidRPr="00564A46">
        <w:rPr>
          <w:rFonts w:asciiTheme="minorHAnsi" w:hAnsiTheme="minorHAnsi"/>
          <w:i/>
        </w:rPr>
        <w:t xml:space="preserve">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семидесятикратный размер базовой единицы закупок, но более </w:t>
      </w:r>
      <w:proofErr w:type="spellStart"/>
      <w:r w:rsidRPr="00564A46">
        <w:rPr>
          <w:rFonts w:asciiTheme="minorHAnsi" w:hAnsiTheme="minorHAnsi"/>
          <w:i/>
          <w:sz w:val="20"/>
          <w:szCs w:val="20"/>
        </w:rPr>
        <w:t>двадцатипятикратного</w:t>
      </w:r>
      <w:proofErr w:type="spellEnd"/>
      <w:r w:rsidRPr="00564A46">
        <w:rPr>
          <w:rFonts w:asciiTheme="minorHAnsi" w:hAnsiTheme="minorHAnsi"/>
          <w:i/>
          <w:sz w:val="20"/>
          <w:szCs w:val="20"/>
        </w:rPr>
        <w:t xml:space="preserve">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35631F" w:rsidRPr="00CB5684" w:rsidRDefault="0035631F" w:rsidP="00CB5684">
      <w:pPr>
        <w:widowControl w:val="0"/>
        <w:tabs>
          <w:tab w:val="left" w:pos="1276"/>
        </w:tabs>
        <w:spacing w:after="160"/>
        <w:jc w:val="both"/>
        <w:rPr>
          <w:rFonts w:ascii="GHEA Grapalat" w:hAnsi="GHEA Grapalat"/>
          <w:color w:val="FF0000"/>
        </w:rPr>
      </w:pP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A75707" w:rsidRPr="00A75707">
        <w:rPr>
          <w:rFonts w:ascii="GHEA Grapalat" w:hAnsi="GHEA Grapalat"/>
        </w:rPr>
        <w:t>" в одностороннем порядке утвержденного заявления-в виде неустойки (приложение 5.1) или наличных денег”</w:t>
      </w:r>
      <w:r w:rsidR="00375E5E">
        <w:rPr>
          <w:rFonts w:ascii="GHEA Grapalat" w:hAnsi="GHEA Grapalat"/>
        </w:rPr>
        <w:t>.</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w:t>
      </w:r>
      <w:r w:rsidR="00030D40" w:rsidRPr="009044F1">
        <w:rPr>
          <w:rFonts w:ascii="GHEA Grapalat" w:hAnsi="GHEA Grapalat"/>
        </w:rPr>
        <w:lastRenderedPageBreak/>
        <w:t xml:space="preserve">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677C36" w:rsidRPr="002B3996" w:rsidRDefault="00030D40" w:rsidP="00677C36">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096865" w:rsidRPr="00677C36" w:rsidRDefault="005066AC" w:rsidP="00677C36">
      <w:pPr>
        <w:widowControl w:val="0"/>
        <w:tabs>
          <w:tab w:val="left" w:pos="1276"/>
        </w:tabs>
        <w:spacing w:after="160"/>
        <w:ind w:firstLine="567"/>
        <w:jc w:val="both"/>
        <w:rPr>
          <w:rFonts w:ascii="GHEA Grapalat" w:hAnsi="GHEA Grapalat"/>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w:t>
      </w:r>
      <w:r w:rsidR="00A677CD">
        <w:rPr>
          <w:rFonts w:ascii="GHEA Grapalat" w:hAnsi="GHEA Grapalat"/>
        </w:rPr>
        <w:lastRenderedPageBreak/>
        <w:t>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proofErr w:type="gramStart"/>
      <w:r w:rsidRPr="009044F1">
        <w:rPr>
          <w:rFonts w:ascii="GHEA Grapalat" w:hAnsi="GHEA Grapalat"/>
          <w:b/>
        </w:rPr>
        <w:t>НА</w:t>
      </w:r>
      <w:proofErr w:type="gramEnd"/>
      <w:r w:rsidRPr="009044F1">
        <w:rPr>
          <w:rFonts w:ascii="GHEA Grapalat" w:hAnsi="GHEA Grapalat"/>
          <w:b/>
        </w:rPr>
        <w:t xml:space="preserve"> </w:t>
      </w:r>
      <w:r w:rsidR="002B3996" w:rsidRPr="002B3996">
        <w:rPr>
          <w:rFonts w:ascii="GHEA Grapalat" w:hAnsi="GHEA Grapalat"/>
          <w:b/>
        </w:rPr>
        <w:t>ЗАПРОСА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3"/>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2B3996" w:rsidRPr="002B3996">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A87EE8" w:rsidRDefault="00654E19"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2B3996" w:rsidRPr="00A87EE8" w:rsidRDefault="002B3996"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67356B"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w:t>
      </w:r>
      <w:proofErr w:type="gramStart"/>
      <w:r w:rsidR="002B3996" w:rsidRPr="002B3996">
        <w:rPr>
          <w:rFonts w:ascii="GHEA Grapalat" w:hAnsi="GHEA Grapalat"/>
          <w:b/>
          <w:sz w:val="24"/>
          <w:szCs w:val="24"/>
        </w:rPr>
        <w:t>на</w:t>
      </w:r>
      <w:proofErr w:type="gramEnd"/>
      <w:r w:rsidR="002B3996" w:rsidRPr="002B3996">
        <w:rPr>
          <w:rFonts w:ascii="GHEA Grapalat" w:hAnsi="GHEA Grapalat"/>
          <w:b/>
          <w:sz w:val="24"/>
          <w:szCs w:val="24"/>
        </w:rPr>
        <w:t xml:space="preserve"> 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122C2">
        <w:rPr>
          <w:rFonts w:ascii="GHEA Grapalat" w:hAnsi="GHEA Grapalat"/>
          <w:b/>
          <w:sz w:val="24"/>
          <w:szCs w:val="24"/>
        </w:rPr>
        <w:t>IKVCIK-GHAPDzB-2</w:t>
      </w:r>
      <w:r w:rsidR="009122C2" w:rsidRPr="009122C2">
        <w:rPr>
          <w:rFonts w:ascii="GHEA Grapalat" w:hAnsi="GHEA Grapalat"/>
          <w:b/>
          <w:sz w:val="24"/>
          <w:szCs w:val="24"/>
        </w:rPr>
        <w:t>2</w:t>
      </w:r>
      <w:r w:rsidR="0067356B">
        <w:rPr>
          <w:rFonts w:ascii="GHEA Grapalat" w:hAnsi="GHEA Grapalat"/>
          <w:b/>
          <w:sz w:val="24"/>
          <w:szCs w:val="24"/>
        </w:rPr>
        <w:t>/</w:t>
      </w:r>
      <w:r w:rsidR="0067356B" w:rsidRPr="0067356B">
        <w:rPr>
          <w:rFonts w:ascii="GHEA Grapalat" w:hAnsi="GHEA Grapalat"/>
          <w:b/>
          <w:sz w:val="24"/>
          <w:szCs w:val="24"/>
        </w:rPr>
        <w:t>14</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w:t>
      </w:r>
      <w:r w:rsidR="009122C2" w:rsidRPr="009122C2">
        <w:rPr>
          <w:rFonts w:ascii="GHEA Grapalat" w:hAnsi="GHEA Grapalat"/>
          <w:b w:val="0"/>
          <w:sz w:val="24"/>
          <w:szCs w:val="24"/>
        </w:rPr>
        <w:t xml:space="preserve"> </w:t>
      </w:r>
      <w:proofErr w:type="gramStart"/>
      <w:r w:rsidR="009122C2" w:rsidRPr="009122C2">
        <w:rPr>
          <w:rFonts w:ascii="GHEA Grapalat" w:hAnsi="GHEA Grapalat"/>
          <w:color w:val="auto"/>
          <w:sz w:val="24"/>
          <w:szCs w:val="24"/>
        </w:rPr>
        <w:t>на</w:t>
      </w:r>
      <w:proofErr w:type="gramEnd"/>
      <w:r w:rsidRPr="00374F4A">
        <w:rPr>
          <w:rFonts w:ascii="GHEA Grapalat" w:hAnsi="GHEA Grapalat"/>
          <w:color w:val="auto"/>
          <w:sz w:val="24"/>
          <w:szCs w:val="24"/>
        </w:rPr>
        <w:t xml:space="preserve"> </w:t>
      </w:r>
      <w:r w:rsidR="009122C2" w:rsidRPr="009122C2">
        <w:rPr>
          <w:rFonts w:ascii="GHEA Grapalat" w:hAnsi="GHEA Grapalat"/>
          <w:color w:val="auto"/>
          <w:sz w:val="24"/>
          <w:szCs w:val="24"/>
        </w:rPr>
        <w:t>запроса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2161FA"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9122C2" w:rsidRPr="00A87EE8">
        <w:rPr>
          <w:rFonts w:ascii="GHEA Grapalat" w:hAnsi="GHEA Grapalat"/>
        </w:rPr>
        <w:t xml:space="preserve">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w:t>
      </w:r>
      <w:r w:rsidR="0067356B" w:rsidRPr="002161FA">
        <w:rPr>
          <w:rFonts w:ascii="GHEA Grapalat" w:hAnsi="GHEA Grapalat"/>
          <w:b/>
        </w:rPr>
        <w:t>14</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Pr="003D58E1" w:rsidRDefault="006B3E56" w:rsidP="00B46D58">
      <w:pPr>
        <w:pStyle w:val="aff"/>
        <w:widowControl w:val="0"/>
        <w:numPr>
          <w:ilvl w:val="0"/>
          <w:numId w:val="21"/>
        </w:numPr>
        <w:spacing w:after="160"/>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w:t>
      </w:r>
      <w:r w:rsidRPr="003D58E1">
        <w:rPr>
          <w:rFonts w:ascii="GHEA Grapalat" w:hAnsi="GHEA Grapalat"/>
          <w:spacing w:val="-4"/>
        </w:rPr>
        <w:lastRenderedPageBreak/>
        <w:t xml:space="preserve">на </w:t>
      </w:r>
      <w:r w:rsidR="00B225D5" w:rsidRPr="003D58E1">
        <w:rPr>
          <w:rFonts w:ascii="GHEA Grapalat" w:hAnsi="GHEA Grapalat"/>
        </w:rPr>
        <w:t>открытый конкурс</w:t>
      </w:r>
      <w:r w:rsidRPr="003D58E1">
        <w:rPr>
          <w:rFonts w:ascii="GHEA Grapalat" w:hAnsi="GHEA Grapalat"/>
        </w:rPr>
        <w:t xml:space="preserve"> </w:t>
      </w:r>
      <w:r w:rsidR="009122C2">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67356B">
        <w:rPr>
          <w:rFonts w:ascii="GHEA Grapalat" w:hAnsi="GHEA Grapalat"/>
          <w:b/>
        </w:rPr>
        <w:t>/</w:t>
      </w:r>
      <w:r w:rsidR="0067356B" w:rsidRPr="0067356B">
        <w:rPr>
          <w:rFonts w:ascii="GHEA Grapalat" w:hAnsi="GHEA Grapalat"/>
          <w:b/>
        </w:rPr>
        <w:t>14</w:t>
      </w:r>
      <w:r w:rsidR="009122C2" w:rsidRPr="009122C2">
        <w:rPr>
          <w:rFonts w:ascii="GHEA Grapalat" w:hAnsi="GHEA Grapalat"/>
          <w:b/>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9122C2">
        <w:rPr>
          <w:rFonts w:ascii="GHEA Grapalat" w:hAnsi="GHEA Grapalat"/>
          <w:b/>
        </w:rPr>
        <w:t>IKVCIK-GHAPDzB-2</w:t>
      </w:r>
      <w:r w:rsidR="009122C2" w:rsidRPr="009122C2">
        <w:rPr>
          <w:rFonts w:ascii="GHEA Grapalat" w:hAnsi="GHEA Grapalat"/>
          <w:b/>
        </w:rPr>
        <w:t>2</w:t>
      </w:r>
      <w:r w:rsidR="009122C2" w:rsidRPr="000839F0">
        <w:rPr>
          <w:rFonts w:ascii="GHEA Grapalat" w:hAnsi="GHEA Grapalat"/>
          <w:b/>
        </w:rPr>
        <w:t>/</w:t>
      </w:r>
      <w:r w:rsidR="0067356B" w:rsidRPr="0067356B">
        <w:rPr>
          <w:rFonts w:ascii="GHEA Grapalat" w:hAnsi="GHEA Grapalat"/>
          <w:b/>
        </w:rPr>
        <w:t>14</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w:t>
      </w:r>
      <w:proofErr w:type="gramStart"/>
      <w:r w:rsidR="009122C2" w:rsidRPr="009122C2">
        <w:rPr>
          <w:rFonts w:ascii="GHEA Grapalat" w:hAnsi="GHEA Grapalat"/>
        </w:rPr>
        <w:t>на</w:t>
      </w:r>
      <w:proofErr w:type="gramEnd"/>
      <w:r w:rsidR="009122C2" w:rsidRPr="00374F4A">
        <w:rPr>
          <w:rFonts w:ascii="GHEA Grapalat" w:hAnsi="GHEA Grapalat"/>
        </w:rPr>
        <w:t xml:space="preserve"> </w:t>
      </w:r>
      <w:r w:rsidR="009122C2" w:rsidRPr="009122C2">
        <w:rPr>
          <w:rFonts w:ascii="GHEA Grapalat" w:hAnsi="GHEA Grapalat"/>
        </w:rPr>
        <w:t>запроса котировок</w:t>
      </w:r>
      <w:r w:rsidR="009122C2">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4"/>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A87EE8"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009122C2" w:rsidRPr="009122C2">
        <w:rPr>
          <w:rFonts w:ascii="GHEA Grapalat" w:hAnsi="GHEA Grapalat"/>
          <w:b/>
          <w:sz w:val="24"/>
          <w:szCs w:val="24"/>
        </w:rPr>
        <w:t>на</w:t>
      </w:r>
      <w:proofErr w:type="gramEnd"/>
      <w:r w:rsidR="009122C2" w:rsidRPr="009122C2">
        <w:rPr>
          <w:rFonts w:ascii="GHEA Grapalat" w:hAnsi="GHEA Grapalat"/>
          <w:b/>
          <w:sz w:val="24"/>
          <w:szCs w:val="24"/>
        </w:rPr>
        <w:t xml:space="preserve"> запроса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122C2" w:rsidRPr="009122C2">
        <w:rPr>
          <w:rFonts w:ascii="GHEA Grapalat" w:hAnsi="GHEA Grapalat"/>
          <w:b/>
          <w:sz w:val="24"/>
          <w:szCs w:val="24"/>
        </w:rPr>
        <w:t xml:space="preserve"> </w:t>
      </w:r>
      <w:r w:rsidR="009122C2">
        <w:rPr>
          <w:rFonts w:ascii="GHEA Grapalat" w:hAnsi="GHEA Grapalat"/>
          <w:b/>
          <w:sz w:val="24"/>
          <w:szCs w:val="24"/>
        </w:rPr>
        <w:t>IKVCIK-GHAPDzB-2</w:t>
      </w:r>
      <w:r w:rsidR="009122C2" w:rsidRPr="009122C2">
        <w:rPr>
          <w:rFonts w:ascii="GHEA Grapalat" w:hAnsi="GHEA Grapalat"/>
          <w:b/>
          <w:sz w:val="24"/>
          <w:szCs w:val="24"/>
        </w:rPr>
        <w:t>2</w:t>
      </w:r>
      <w:r w:rsidR="0067356B">
        <w:rPr>
          <w:rFonts w:ascii="GHEA Grapalat" w:hAnsi="GHEA Grapalat"/>
          <w:b/>
          <w:sz w:val="24"/>
          <w:szCs w:val="24"/>
        </w:rPr>
        <w:t>/</w:t>
      </w:r>
      <w:r w:rsidR="0067356B" w:rsidRPr="0067356B">
        <w:rPr>
          <w:rFonts w:ascii="GHEA Grapalat" w:hAnsi="GHEA Grapalat"/>
          <w:b/>
          <w:sz w:val="24"/>
          <w:szCs w:val="24"/>
        </w:rPr>
        <w:t>14</w:t>
      </w:r>
      <w:r>
        <w:rPr>
          <w:rFonts w:ascii="GHEA Grapalat" w:hAnsi="GHEA Grapalat"/>
          <w:b/>
          <w:sz w:val="24"/>
          <w:szCs w:val="24"/>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открытого конкурса под кодом </w:t>
      </w:r>
      <w:r w:rsidR="009122C2">
        <w:rPr>
          <w:rFonts w:ascii="GHEA Grapalat" w:hAnsi="GHEA Grapalat"/>
          <w:b/>
        </w:rPr>
        <w:t>"</w:t>
      </w:r>
      <w:r w:rsidR="009122C2" w:rsidRPr="009122C2">
        <w:rPr>
          <w:rFonts w:ascii="GHEA Grapalat" w:hAnsi="GHEA Grapalat"/>
          <w:b/>
        </w:rPr>
        <w:t xml:space="preserve"> </w:t>
      </w:r>
      <w:r w:rsidR="009122C2">
        <w:rPr>
          <w:rFonts w:ascii="GHEA Grapalat" w:hAnsi="GHEA Grapalat"/>
          <w:b/>
        </w:rPr>
        <w:t>IKVCIK-GHAPDzB-2</w:t>
      </w:r>
      <w:r w:rsidR="009122C2" w:rsidRPr="009122C2">
        <w:rPr>
          <w:rFonts w:ascii="GHEA Grapalat" w:hAnsi="GHEA Grapalat"/>
          <w:b/>
        </w:rPr>
        <w:t>2</w:t>
      </w:r>
      <w:r w:rsidR="0067356B" w:rsidRPr="0067356B">
        <w:rPr>
          <w:rFonts w:ascii="GHEA Grapalat" w:hAnsi="GHEA Grapalat"/>
          <w:b/>
        </w:rPr>
        <w:t>/14</w:t>
      </w:r>
      <w:r w:rsidR="009122C2">
        <w:rPr>
          <w:rFonts w:ascii="GHEA Grapalat" w:hAnsi="GHEA Grapalat"/>
          <w:b/>
        </w:rPr>
        <w:t>"</w:t>
      </w:r>
      <w:r w:rsidR="009122C2" w:rsidRPr="009122C2">
        <w:rPr>
          <w:rFonts w:ascii="GHEA Grapalat" w:hAnsi="GHEA Grapalat"/>
          <w:b/>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w:t>
      </w:r>
      <w:proofErr w:type="gramStart"/>
      <w:r w:rsidR="009122C2" w:rsidRPr="009122C2">
        <w:rPr>
          <w:rFonts w:ascii="GHEA Grapalat" w:hAnsi="GHEA Grapalat"/>
          <w:b/>
        </w:rPr>
        <w:t>на</w:t>
      </w:r>
      <w:proofErr w:type="gramEnd"/>
      <w:r w:rsidR="009122C2" w:rsidRPr="009122C2">
        <w:rPr>
          <w:rFonts w:ascii="GHEA Grapalat" w:hAnsi="GHEA Grapalat"/>
          <w:b/>
        </w:rPr>
        <w:t xml:space="preserve"> запроса котировок</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67356B">
        <w:rPr>
          <w:rFonts w:ascii="GHEA Grapalat" w:hAnsi="GHEA Grapalat"/>
          <w:b/>
          <w:sz w:val="24"/>
          <w:szCs w:val="24"/>
        </w:rPr>
        <w:t>" IKVCIK-GHAPDzB-22/</w:t>
      </w:r>
      <w:r w:rsidR="0067356B" w:rsidRPr="002161FA">
        <w:rPr>
          <w:rFonts w:ascii="GHEA Grapalat" w:hAnsi="GHEA Grapalat"/>
          <w:b/>
          <w:sz w:val="24"/>
          <w:szCs w:val="24"/>
        </w:rPr>
        <w:t>14</w:t>
      </w:r>
      <w:r w:rsidR="009122C2" w:rsidRPr="006746D5">
        <w:rPr>
          <w:rFonts w:ascii="GHEA Grapalat" w:hAnsi="GHEA Grapalat"/>
          <w:b/>
          <w:sz w:val="24"/>
          <w:szCs w:val="24"/>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487"/>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361"/>
        </w:trPr>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B047A2"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6"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7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943"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7760A9">
        <w:trPr>
          <w:trHeight w:val="924"/>
        </w:trPr>
        <w:tc>
          <w:tcPr>
            <w:tcW w:w="9016" w:type="dxa"/>
            <w:gridSpan w:val="2"/>
            <w:vAlign w:val="center"/>
          </w:tcPr>
          <w:p w:rsidR="00F016A2" w:rsidRPr="00FD1EE4" w:rsidRDefault="00406272"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7760A9">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760A9">
        <w:tc>
          <w:tcPr>
            <w:tcW w:w="9016" w:type="dxa"/>
            <w:gridSpan w:val="2"/>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7760A9">
        <w:tc>
          <w:tcPr>
            <w:tcW w:w="9016" w:type="dxa"/>
            <w:gridSpan w:val="2"/>
            <w:vAlign w:val="center"/>
          </w:tcPr>
          <w:p w:rsidR="00F016A2" w:rsidRPr="00FD1EE4" w:rsidRDefault="00406272"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7760A9">
        <w:trPr>
          <w:trHeight w:val="924"/>
        </w:trPr>
        <w:tc>
          <w:tcPr>
            <w:tcW w:w="9016" w:type="dxa"/>
            <w:gridSpan w:val="2"/>
            <w:vAlign w:val="center"/>
          </w:tcPr>
          <w:p w:rsidR="00F016A2" w:rsidRPr="00FD1EE4" w:rsidRDefault="00406272" w:rsidP="007760A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7760A9">
        <w:trPr>
          <w:trHeight w:val="684"/>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1282"/>
        </w:trPr>
        <w:tc>
          <w:tcPr>
            <w:tcW w:w="4508"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7760A9">
        <w:tc>
          <w:tcPr>
            <w:tcW w:w="9016" w:type="dxa"/>
            <w:gridSpan w:val="2"/>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7760A9">
        <w:tc>
          <w:tcPr>
            <w:tcW w:w="9016" w:type="dxa"/>
            <w:gridSpan w:val="2"/>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7760A9">
        <w:tc>
          <w:tcPr>
            <w:tcW w:w="9016" w:type="dxa"/>
            <w:gridSpan w:val="2"/>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7760A9">
        <w:tc>
          <w:tcPr>
            <w:tcW w:w="9016" w:type="dxa"/>
            <w:gridSpan w:val="2"/>
            <w:vAlign w:val="center"/>
          </w:tcPr>
          <w:p w:rsidR="00F016A2" w:rsidRPr="00FD1EE4" w:rsidRDefault="00406272" w:rsidP="007760A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06272" w:rsidP="007760A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06272" w:rsidP="007760A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7"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rPr>
          <w:trHeight w:val="853"/>
        </w:trPr>
        <w:tc>
          <w:tcPr>
            <w:tcW w:w="2835" w:type="dxa"/>
            <w:vMerge w:val="restart"/>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rPr>
          <w:trHeight w:val="850"/>
        </w:trPr>
        <w:tc>
          <w:tcPr>
            <w:tcW w:w="2835" w:type="dxa"/>
            <w:vMerge/>
            <w:shd w:val="clear" w:color="auto" w:fill="D9E2F3"/>
            <w:vAlign w:val="center"/>
          </w:tcPr>
          <w:p w:rsidR="00F016A2" w:rsidRPr="00FD1EE4" w:rsidRDefault="00F016A2" w:rsidP="007760A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7760A9">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r w:rsidR="00F016A2" w:rsidRPr="00FD1EE4" w:rsidTr="007760A9">
        <w:tc>
          <w:tcPr>
            <w:tcW w:w="2835" w:type="dxa"/>
            <w:shd w:val="clear" w:color="auto" w:fill="D9E2F3"/>
            <w:vAlign w:val="center"/>
          </w:tcPr>
          <w:p w:rsidR="00F016A2" w:rsidRPr="00FD1EE4" w:rsidRDefault="00F016A2" w:rsidP="007760A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7760A9">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7760A9">
        <w:tc>
          <w:tcPr>
            <w:tcW w:w="9016" w:type="dxa"/>
            <w:shd w:val="clear" w:color="auto" w:fill="DBE5F1" w:themeFill="accent1" w:themeFillTint="33"/>
          </w:tcPr>
          <w:p w:rsidR="00F016A2" w:rsidRPr="00FD1EE4" w:rsidRDefault="00F016A2" w:rsidP="007760A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7760A9">
        <w:trPr>
          <w:trHeight w:val="10187"/>
        </w:trPr>
        <w:tc>
          <w:tcPr>
            <w:tcW w:w="9016" w:type="dxa"/>
          </w:tcPr>
          <w:p w:rsidR="00F016A2" w:rsidRPr="00FD1EE4" w:rsidRDefault="00F016A2" w:rsidP="007760A9">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205A03" w:rsidRPr="00A87EE8" w:rsidRDefault="00AF0EF7" w:rsidP="00B013C0">
      <w:pPr>
        <w:jc w:val="right"/>
        <w:rPr>
          <w:rFonts w:ascii="GHEA Grapalat" w:hAnsi="GHEA Grapalat"/>
          <w:b/>
        </w:rPr>
      </w:pPr>
      <w:r>
        <w:rPr>
          <w:rFonts w:ascii="GHEA Grapalat" w:hAnsi="GHEA Grapalat"/>
          <w:b/>
        </w:rPr>
        <w:br w:type="page"/>
      </w:r>
    </w:p>
    <w:p w:rsidR="00B2572B" w:rsidRPr="00DC619D" w:rsidRDefault="00B2572B" w:rsidP="00B013C0">
      <w:pPr>
        <w:jc w:val="right"/>
        <w:rPr>
          <w:rFonts w:ascii="GHEA Grapalat" w:hAnsi="GHEA Grapalat" w:cs="Arial"/>
          <w:b/>
        </w:rPr>
      </w:pPr>
      <w:r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proofErr w:type="gramStart"/>
      <w:r w:rsidR="006746D5" w:rsidRPr="009122C2">
        <w:rPr>
          <w:rFonts w:ascii="GHEA Grapalat" w:hAnsi="GHEA Grapalat"/>
          <w:b/>
          <w:sz w:val="24"/>
          <w:szCs w:val="24"/>
        </w:rPr>
        <w:t>на</w:t>
      </w:r>
      <w:proofErr w:type="gramEnd"/>
      <w:r w:rsidR="006746D5" w:rsidRPr="009122C2">
        <w:rPr>
          <w:rFonts w:ascii="GHEA Grapalat" w:hAnsi="GHEA Grapalat"/>
          <w:b/>
          <w:sz w:val="24"/>
          <w:szCs w:val="24"/>
        </w:rPr>
        <w:t xml:space="preserve"> 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7356B">
        <w:rPr>
          <w:rFonts w:ascii="GHEA Grapalat" w:hAnsi="GHEA Grapalat"/>
          <w:b/>
          <w:sz w:val="24"/>
          <w:szCs w:val="24"/>
        </w:rPr>
        <w:t>" IKVCIK-GHAPDzB-22/</w:t>
      </w:r>
      <w:r w:rsidR="0067356B" w:rsidRPr="0067356B">
        <w:rPr>
          <w:rFonts w:ascii="GHEA Grapalat" w:hAnsi="GHEA Grapalat"/>
          <w:b/>
          <w:sz w:val="24"/>
          <w:szCs w:val="24"/>
        </w:rPr>
        <w:t>14</w:t>
      </w:r>
      <w:r w:rsidR="006746D5" w:rsidRPr="006746D5">
        <w:rPr>
          <w:rFonts w:ascii="GHEA Grapalat" w:hAnsi="GHEA Grapalat"/>
          <w:b/>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6746D5">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746D5" w:rsidRPr="006746D5">
        <w:rPr>
          <w:rFonts w:ascii="GHEA Grapalat" w:hAnsi="GHEA Grapalat"/>
          <w:spacing w:val="-6"/>
        </w:rPr>
        <w:t xml:space="preserve">                                 </w:t>
      </w:r>
      <w:r w:rsidR="0067356B">
        <w:rPr>
          <w:rFonts w:ascii="GHEA Grapalat" w:hAnsi="GHEA Grapalat"/>
          <w:spacing w:val="-6"/>
        </w:rPr>
        <w:t xml:space="preserve">           "IKVCIK-GHAPDzB-22/</w:t>
      </w:r>
      <w:r w:rsidR="0067356B" w:rsidRPr="0067356B">
        <w:rPr>
          <w:rFonts w:ascii="GHEA Grapalat" w:hAnsi="GHEA Grapalat"/>
          <w:spacing w:val="-6"/>
        </w:rPr>
        <w:t>14</w:t>
      </w:r>
      <w:r w:rsidR="006746D5" w:rsidRPr="006746D5">
        <w:rPr>
          <w:rFonts w:ascii="GHEA Grapalat" w:hAnsi="GHEA Grapalat"/>
          <w:spacing w:val="-6"/>
        </w:rPr>
        <w:t>",</w:t>
      </w:r>
      <w:r w:rsidR="006746D5" w:rsidRPr="006746D5">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CB5684" w:rsidRPr="005744FC" w:rsidTr="0067356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5744FC" w:rsidRDefault="00CB5684" w:rsidP="00CB5684">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bottom w:val="single" w:sz="4" w:space="0" w:color="auto"/>
            </w:tcBorders>
            <w:vAlign w:val="center"/>
          </w:tcPr>
          <w:p w:rsidR="00CB5684" w:rsidRPr="0067356B" w:rsidRDefault="00CB5684" w:rsidP="00CB5684">
            <w:pPr>
              <w:widowControl w:val="0"/>
              <w:jc w:val="center"/>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r w:rsidR="00CB5684" w:rsidRPr="005744FC" w:rsidTr="0067356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CB5684" w:rsidRPr="005744FC" w:rsidRDefault="00CB5684" w:rsidP="00CB5684">
            <w:pPr>
              <w:widowControl w:val="0"/>
              <w:jc w:val="center"/>
              <w:rPr>
                <w:rFonts w:ascii="GHEA Grapalat" w:hAnsi="GHEA Grapalat"/>
                <w:b/>
                <w:sz w:val="20"/>
                <w:szCs w:val="20"/>
              </w:rPr>
            </w:pPr>
            <w:r>
              <w:rPr>
                <w:rFonts w:ascii="GHEA Grapalat" w:hAnsi="GHEA Grapalat"/>
                <w:b/>
                <w:sz w:val="20"/>
                <w:szCs w:val="20"/>
              </w:rPr>
              <w:t>2</w:t>
            </w:r>
          </w:p>
        </w:tc>
        <w:tc>
          <w:tcPr>
            <w:tcW w:w="1559" w:type="dxa"/>
            <w:tcBorders>
              <w:top w:val="single" w:sz="4" w:space="0" w:color="auto"/>
            </w:tcBorders>
            <w:vAlign w:val="center"/>
          </w:tcPr>
          <w:p w:rsidR="00CB5684" w:rsidRPr="0067356B" w:rsidRDefault="00CB5684" w:rsidP="00CB5684">
            <w:pPr>
              <w:widowControl w:val="0"/>
              <w:jc w:val="center"/>
              <w:rPr>
                <w:rFonts w:ascii="GHEA Grapalat" w:hAnsi="GHEA Grapalat"/>
                <w:sz w:val="20"/>
                <w:szCs w:val="20"/>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CB5684" w:rsidRPr="005744FC" w:rsidRDefault="00CB5684" w:rsidP="00CB5684">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F3696" w:rsidRDefault="00F562DD" w:rsidP="000B2071">
      <w:pPr>
        <w:widowControl w:val="0"/>
        <w:spacing w:after="160"/>
        <w:jc w:val="right"/>
        <w:rPr>
          <w:rFonts w:ascii="GHEA Grapalat" w:hAnsi="GHEA Grapalat"/>
          <w:i/>
          <w:sz w:val="22"/>
          <w:szCs w:val="22"/>
        </w:rPr>
      </w:pPr>
      <w:r>
        <w:rPr>
          <w:rFonts w:ascii="GHEA Grapalat" w:hAnsi="GHEA Grapalat"/>
          <w:i/>
          <w:sz w:val="22"/>
          <w:szCs w:val="22"/>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w:t>
      </w:r>
      <w:proofErr w:type="gramStart"/>
      <w:r w:rsidR="00205A03" w:rsidRPr="00205A03">
        <w:rPr>
          <w:rFonts w:ascii="GHEA Grapalat" w:hAnsi="GHEA Grapalat"/>
          <w:i/>
          <w:sz w:val="22"/>
          <w:szCs w:val="22"/>
        </w:rPr>
        <w:t>на</w:t>
      </w:r>
      <w:proofErr w:type="gramEnd"/>
      <w:r w:rsidR="00205A03" w:rsidRPr="00205A03">
        <w:rPr>
          <w:rFonts w:ascii="GHEA Grapalat" w:hAnsi="GHEA Grapalat"/>
          <w:i/>
          <w:sz w:val="22"/>
          <w:szCs w:val="22"/>
        </w:rPr>
        <w:t xml:space="preserve"> запроса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67356B">
        <w:rPr>
          <w:rFonts w:ascii="GHEA Grapalat" w:hAnsi="GHEA Grapalat"/>
          <w:i/>
          <w:sz w:val="22"/>
          <w:szCs w:val="22"/>
        </w:rPr>
        <w:t>" IKVCIK-GHAPDzB-22/</w:t>
      </w:r>
      <w:r w:rsidR="0067356B" w:rsidRPr="0067356B">
        <w:rPr>
          <w:rFonts w:ascii="GHEA Grapalat" w:hAnsi="GHEA Grapalat"/>
          <w:i/>
          <w:sz w:val="22"/>
          <w:szCs w:val="22"/>
        </w:rPr>
        <w:t>14</w:t>
      </w:r>
      <w:r w:rsidR="00205A03" w:rsidRPr="00205A03">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05A03" w:rsidRPr="007E032E" w:rsidRDefault="003D2FE2" w:rsidP="00205A03">
      <w:pPr>
        <w:widowControl w:val="0"/>
        <w:tabs>
          <w:tab w:val="left" w:pos="567"/>
        </w:tabs>
        <w:jc w:val="both"/>
        <w:rPr>
          <w:rFonts w:ascii="GHEA Grapalat" w:hAnsi="GHEA Grapalat" w:cs="GHEA Grapalat"/>
          <w:b/>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05A03" w:rsidRPr="00B138F3">
        <w:rPr>
          <w:rFonts w:ascii="GHEA Grapalat" w:hAnsi="GHEA Grapalat"/>
          <w:spacing w:val="-6"/>
          <w:sz w:val="22"/>
          <w:szCs w:val="22"/>
        </w:rPr>
        <w:t xml:space="preserve">Компания участвует в организованной </w:t>
      </w:r>
      <w:r w:rsidR="00205A03" w:rsidRPr="00A37326">
        <w:rPr>
          <w:rFonts w:ascii="GHEA Grapalat" w:hAnsi="GHEA Grapalat"/>
        </w:rPr>
        <w:t>&lt;&lt;Центр правового  Образования и реализации реабилитационных программ&gt;&gt; ГНКО</w:t>
      </w:r>
      <w:r w:rsidR="00205A03">
        <w:rPr>
          <w:rFonts w:ascii="GHEA Grapalat" w:hAnsi="GHEA Grapalat"/>
          <w:spacing w:val="-6"/>
          <w:sz w:val="22"/>
          <w:szCs w:val="22"/>
        </w:rPr>
        <w:t xml:space="preserve"> </w:t>
      </w:r>
      <w:r w:rsidR="00205A03" w:rsidRPr="00B138F3">
        <w:rPr>
          <w:rFonts w:ascii="GHEA Grapalat" w:hAnsi="GHEA Grapalat"/>
          <w:spacing w:val="-6"/>
          <w:sz w:val="22"/>
          <w:szCs w:val="22"/>
        </w:rPr>
        <w:t xml:space="preserve">(далее — Заказчик) </w:t>
      </w:r>
      <w:r w:rsidR="00205A03" w:rsidRPr="00B138F3">
        <w:rPr>
          <w:rFonts w:ascii="GHEA Grapalat" w:hAnsi="GHEA Grapalat"/>
          <w:sz w:val="22"/>
          <w:szCs w:val="22"/>
        </w:rPr>
        <w:t xml:space="preserve">процедуре закупок под кодом </w:t>
      </w:r>
      <w:r w:rsidR="00205A03">
        <w:rPr>
          <w:rFonts w:ascii="GHEA Grapalat" w:hAnsi="GHEA Grapalat"/>
          <w:b/>
          <w:sz w:val="22"/>
          <w:szCs w:val="22"/>
        </w:rPr>
        <w:t>"IKVCIK-GHAPDzB-2</w:t>
      </w:r>
      <w:r w:rsidR="00205A03" w:rsidRPr="00205A03">
        <w:rPr>
          <w:rFonts w:ascii="GHEA Grapalat" w:hAnsi="GHEA Grapalat"/>
          <w:b/>
          <w:sz w:val="22"/>
          <w:szCs w:val="22"/>
        </w:rPr>
        <w:t>2</w:t>
      </w:r>
      <w:r w:rsidR="0067356B">
        <w:rPr>
          <w:rFonts w:ascii="GHEA Grapalat" w:hAnsi="GHEA Grapalat"/>
          <w:b/>
          <w:sz w:val="22"/>
          <w:szCs w:val="22"/>
        </w:rPr>
        <w:t>/1</w:t>
      </w:r>
      <w:r w:rsidR="007F2C1E" w:rsidRPr="007F2C1E">
        <w:rPr>
          <w:rFonts w:ascii="GHEA Grapalat" w:hAnsi="GHEA Grapalat"/>
          <w:b/>
          <w:sz w:val="22"/>
          <w:szCs w:val="22"/>
        </w:rPr>
        <w:t>4</w:t>
      </w:r>
      <w:r w:rsidR="00205A03" w:rsidRPr="007E032E">
        <w:rPr>
          <w:rFonts w:ascii="GHEA Grapalat" w:hAnsi="GHEA Grapalat"/>
          <w:b/>
          <w:sz w:val="22"/>
          <w:szCs w:val="22"/>
        </w:rPr>
        <w:t>".</w:t>
      </w:r>
    </w:p>
    <w:p w:rsidR="003D2FE2" w:rsidRPr="00B138F3" w:rsidRDefault="003D2FE2" w:rsidP="00205A03">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 xml:space="preserve">Компания подтверждает, что акцептовала Требование в полном размере </w:t>
      </w:r>
      <w:r w:rsidRPr="00B138F3">
        <w:rPr>
          <w:rFonts w:ascii="GHEA Grapalat" w:hAnsi="GHEA Grapalat"/>
          <w:sz w:val="22"/>
          <w:szCs w:val="22"/>
        </w:rPr>
        <w:lastRenderedPageBreak/>
        <w:t>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Default="001005B0" w:rsidP="003D2FE2">
      <w:pPr>
        <w:widowControl w:val="0"/>
        <w:spacing w:after="160"/>
        <w:ind w:left="567" w:right="565"/>
        <w:jc w:val="both"/>
        <w:rPr>
          <w:rFonts w:ascii="GHEA Grapalat" w:hAnsi="GHEA Grapalat"/>
          <w:sz w:val="22"/>
          <w:szCs w:val="22"/>
          <w:lang w:val="en-US"/>
        </w:rPr>
      </w:pPr>
    </w:p>
    <w:p w:rsidR="00205A03" w:rsidRDefault="00205A03" w:rsidP="003D2FE2">
      <w:pPr>
        <w:widowControl w:val="0"/>
        <w:spacing w:after="160"/>
        <w:ind w:left="567" w:right="565"/>
        <w:jc w:val="both"/>
        <w:rPr>
          <w:rFonts w:ascii="GHEA Grapalat" w:hAnsi="GHEA Grapalat"/>
          <w:sz w:val="22"/>
          <w:szCs w:val="22"/>
          <w:lang w:val="en-US"/>
        </w:rPr>
      </w:pPr>
    </w:p>
    <w:p w:rsidR="00205A03" w:rsidRDefault="00205A03" w:rsidP="003D2FE2">
      <w:pPr>
        <w:widowControl w:val="0"/>
        <w:spacing w:after="160"/>
        <w:ind w:left="567" w:right="565"/>
        <w:jc w:val="both"/>
        <w:rPr>
          <w:rFonts w:ascii="GHEA Grapalat" w:hAnsi="GHEA Grapalat"/>
          <w:sz w:val="22"/>
          <w:szCs w:val="22"/>
          <w:lang w:val="en-US"/>
        </w:rPr>
      </w:pPr>
    </w:p>
    <w:p w:rsidR="00205A03" w:rsidRPr="00205A03" w:rsidRDefault="00205A03" w:rsidP="003D2FE2">
      <w:pPr>
        <w:widowControl w:val="0"/>
        <w:spacing w:after="160"/>
        <w:ind w:left="567" w:right="565"/>
        <w:jc w:val="both"/>
        <w:rPr>
          <w:rFonts w:ascii="GHEA Grapalat" w:hAnsi="GHEA Grapalat"/>
          <w:sz w:val="22"/>
          <w:szCs w:val="22"/>
          <w:lang w:val="en-US"/>
        </w:rPr>
      </w:pPr>
    </w:p>
    <w:tbl>
      <w:tblPr>
        <w:tblpPr w:leftFromText="180" w:rightFromText="180" w:vertAnchor="page" w:horzAnchor="margin" w:tblpXSpec="center" w:tblpY="4051"/>
        <w:tblW w:w="11093" w:type="dxa"/>
        <w:tblLook w:val="0000" w:firstRow="0" w:lastRow="0" w:firstColumn="0" w:lastColumn="0" w:noHBand="0" w:noVBand="0"/>
      </w:tblPr>
      <w:tblGrid>
        <w:gridCol w:w="5674"/>
        <w:gridCol w:w="5419"/>
      </w:tblGrid>
      <w:tr w:rsidR="00205A03" w:rsidRPr="00B138F3" w:rsidTr="0067356B">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205A03" w:rsidRDefault="00205A03" w:rsidP="0067356B">
            <w:pPr>
              <w:widowControl w:val="0"/>
              <w:tabs>
                <w:tab w:val="left" w:pos="3402"/>
              </w:tabs>
              <w:spacing w:after="160"/>
              <w:ind w:left="360"/>
              <w:rPr>
                <w:rFonts w:ascii="GHEA Grapalat" w:hAnsi="GHEA Grapalat"/>
                <w:b/>
              </w:rPr>
            </w:pPr>
            <w:r w:rsidRPr="00205A03">
              <w:rPr>
                <w:rFonts w:ascii="GHEA Grapalat" w:hAnsi="GHEA Grapalat"/>
                <w:b/>
              </w:rPr>
              <w:lastRenderedPageBreak/>
              <w:t>1.</w:t>
            </w:r>
            <w:r w:rsidRPr="00205A03">
              <w:rPr>
                <w:rFonts w:ascii="GHEA Grapalat" w:hAnsi="GHEA Grapalat"/>
                <w:b/>
              </w:rPr>
              <w:tab/>
            </w:r>
            <w:r w:rsidRPr="00B138F3">
              <w:rPr>
                <w:rFonts w:ascii="GHEA Grapalat" w:hAnsi="GHEA Grapalat"/>
                <w:b/>
              </w:rPr>
              <w:t xml:space="preserve">ПЛАТЕЖНОЕ ТРЕБОВАНИЕ </w:t>
            </w:r>
            <w:r w:rsidRPr="00205A03">
              <w:rPr>
                <w:rFonts w:ascii="GHEA Grapalat" w:hAnsi="GHEA Grapalat"/>
                <w:b/>
              </w:rPr>
              <w:t>*</w:t>
            </w:r>
          </w:p>
        </w:tc>
      </w:tr>
      <w:tr w:rsidR="00205A03" w:rsidRPr="00B138F3" w:rsidTr="0067356B">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05A03" w:rsidRPr="00B138F3" w:rsidTr="0067356B">
        <w:trPr>
          <w:trHeight w:val="403"/>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05A03" w:rsidRPr="00B138F3" w:rsidTr="0067356B">
        <w:trPr>
          <w:trHeight w:val="399"/>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05A03" w:rsidRPr="00B138F3" w:rsidTr="0067356B">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05A03" w:rsidRPr="00B138F3" w:rsidTr="0067356B">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05A03" w:rsidRPr="00B138F3" w:rsidTr="0067356B">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05A03" w:rsidRPr="00B138F3" w:rsidTr="0067356B">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05A03" w:rsidRPr="00B138F3" w:rsidTr="0067356B">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spellStart"/>
            <w:r w:rsidRPr="00B138F3">
              <w:rPr>
                <w:rFonts w:ascii="GHEA Grapalat" w:hAnsi="GHEA Grapalat"/>
              </w:rPr>
              <w:t>бенефициара</w:t>
            </w:r>
            <w:proofErr w:type="gramStart"/>
            <w:r w:rsidRPr="00B138F3">
              <w:rPr>
                <w:rFonts w:ascii="GHEA Grapalat" w:hAnsi="GHEA Grapalat"/>
              </w:rPr>
              <w:t>:</w:t>
            </w:r>
            <w:r w:rsidRPr="00142B9C">
              <w:rPr>
                <w:rFonts w:ascii="GHEA Grapalat" w:hAnsi="GHEA Grapalat"/>
              </w:rPr>
              <w:t>Ц</w:t>
            </w:r>
            <w:proofErr w:type="gramEnd"/>
            <w:r w:rsidRPr="00142B9C">
              <w:rPr>
                <w:rFonts w:ascii="GHEA Grapalat" w:hAnsi="GHEA Grapalat"/>
              </w:rPr>
              <w:t>ентр</w:t>
            </w:r>
            <w:proofErr w:type="spellEnd"/>
            <w:r w:rsidRPr="00142B9C">
              <w:rPr>
                <w:rFonts w:ascii="GHEA Grapalat" w:hAnsi="GHEA Grapalat"/>
              </w:rPr>
              <w:t xml:space="preserve"> правового  Образования и реализа</w:t>
            </w:r>
            <w:r>
              <w:rPr>
                <w:rFonts w:ascii="GHEA Grapalat" w:hAnsi="GHEA Grapalat"/>
              </w:rPr>
              <w:t>ции реабилитационных программ</w:t>
            </w:r>
            <w:r w:rsidRPr="00205A03">
              <w:rPr>
                <w:rFonts w:ascii="GHEA Grapalat" w:hAnsi="GHEA Grapalat"/>
              </w:rPr>
              <w:t xml:space="preserve"> </w:t>
            </w:r>
            <w:r w:rsidRPr="00142B9C">
              <w:rPr>
                <w:rFonts w:ascii="GHEA Grapalat" w:hAnsi="GHEA Grapalat"/>
              </w:rPr>
              <w:t>ГНКО</w:t>
            </w:r>
          </w:p>
        </w:tc>
      </w:tr>
      <w:tr w:rsidR="00205A03" w:rsidRPr="00B138F3" w:rsidTr="0067356B">
        <w:trPr>
          <w:trHeight w:val="40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05A03" w:rsidRPr="00B138F3" w:rsidTr="0067356B">
        <w:trPr>
          <w:trHeight w:val="39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1E4927">
              <w:rPr>
                <w:rFonts w:ascii="GHEA Grapalat" w:hAnsi="GHEA Grapalat"/>
              </w:rPr>
              <w:t>02509478</w:t>
            </w:r>
          </w:p>
        </w:tc>
      </w:tr>
      <w:tr w:rsidR="00205A03" w:rsidRPr="00B138F3" w:rsidTr="0067356B">
        <w:trPr>
          <w:trHeight w:val="417"/>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1E4927">
              <w:rPr>
                <w:rFonts w:ascii="GHEA Grapalat" w:hAnsi="GHEA Grapalat"/>
              </w:rPr>
              <w:t xml:space="preserve"> Оперативный департамент Министерства финансов РА</w:t>
            </w:r>
          </w:p>
        </w:tc>
      </w:tr>
      <w:tr w:rsidR="00205A03" w:rsidRPr="00B138F3" w:rsidTr="0067356B">
        <w:trPr>
          <w:trHeight w:val="50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Pr>
                <w:rFonts w:ascii="GHEA Grapalat" w:hAnsi="GHEA Grapalat"/>
                <w:lang w:val="en-US"/>
              </w:rPr>
              <w:t xml:space="preserve"> </w:t>
            </w:r>
            <w:r w:rsidRPr="001E4927">
              <w:rPr>
                <w:rFonts w:ascii="GHEA Grapalat" w:hAnsi="GHEA Grapalat"/>
              </w:rPr>
              <w:t>900018004821</w:t>
            </w:r>
          </w:p>
        </w:tc>
      </w:tr>
      <w:tr w:rsidR="00205A03" w:rsidRPr="00B138F3" w:rsidTr="0067356B">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05A03" w:rsidRPr="00B138F3" w:rsidTr="0067356B">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05A03" w:rsidRPr="00B138F3" w:rsidTr="0067356B">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05A03" w:rsidRPr="00B138F3" w:rsidTr="0067356B">
        <w:trPr>
          <w:trHeight w:val="511"/>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205A03" w:rsidRPr="00B138F3" w:rsidTr="0067356B">
        <w:trPr>
          <w:trHeight w:val="490"/>
        </w:trPr>
        <w:tc>
          <w:tcPr>
            <w:tcW w:w="11093" w:type="dxa"/>
            <w:gridSpan w:val="2"/>
            <w:tcBorders>
              <w:top w:val="single" w:sz="4" w:space="0" w:color="auto"/>
              <w:left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B5684">
              <w:rPr>
                <w:rFonts w:ascii="GHEA Grapalat" w:hAnsi="GHEA Grapalat"/>
                <w:b/>
                <w:sz w:val="22"/>
                <w:szCs w:val="22"/>
              </w:rPr>
              <w:t>"IKVCIK-GHAPDzB-2</w:t>
            </w:r>
            <w:r w:rsidR="00CB5684" w:rsidRPr="00205A03">
              <w:rPr>
                <w:rFonts w:ascii="GHEA Grapalat" w:hAnsi="GHEA Grapalat"/>
                <w:b/>
                <w:sz w:val="22"/>
                <w:szCs w:val="22"/>
              </w:rPr>
              <w:t>2</w:t>
            </w:r>
            <w:r w:rsidR="0067356B">
              <w:rPr>
                <w:rFonts w:ascii="GHEA Grapalat" w:hAnsi="GHEA Grapalat"/>
                <w:b/>
                <w:sz w:val="22"/>
                <w:szCs w:val="22"/>
              </w:rPr>
              <w:t>/</w:t>
            </w:r>
            <w:r w:rsidR="0067356B" w:rsidRPr="0067356B">
              <w:rPr>
                <w:rFonts w:ascii="GHEA Grapalat" w:hAnsi="GHEA Grapalat"/>
                <w:b/>
                <w:sz w:val="22"/>
                <w:szCs w:val="22"/>
              </w:rPr>
              <w:t>14</w:t>
            </w:r>
            <w:r w:rsidR="00CB5684" w:rsidRPr="007E032E">
              <w:rPr>
                <w:rFonts w:ascii="GHEA Grapalat" w:hAnsi="GHEA Grapalat"/>
                <w:b/>
                <w:sz w:val="22"/>
                <w:szCs w:val="22"/>
              </w:rPr>
              <w:t>".</w:t>
            </w:r>
          </w:p>
        </w:tc>
      </w:tr>
      <w:tr w:rsidR="00205A03" w:rsidRPr="00B138F3" w:rsidTr="0067356B">
        <w:trPr>
          <w:trHeight w:val="330"/>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05A03" w:rsidRPr="00B138F3" w:rsidTr="0067356B">
        <w:trPr>
          <w:trHeight w:val="814"/>
        </w:trPr>
        <w:tc>
          <w:tcPr>
            <w:tcW w:w="11093" w:type="dxa"/>
            <w:gridSpan w:val="2"/>
            <w:tcBorders>
              <w:top w:val="single" w:sz="4" w:space="0" w:color="auto"/>
              <w:left w:val="single" w:sz="4" w:space="0" w:color="auto"/>
              <w:bottom w:val="single" w:sz="4" w:space="0" w:color="auto"/>
              <w:right w:val="single" w:sz="4" w:space="0" w:color="000000"/>
            </w:tcBorders>
            <w:noWrap/>
            <w:vAlign w:val="bottom"/>
          </w:tcPr>
          <w:p w:rsidR="00205A03" w:rsidRPr="00B138F3" w:rsidRDefault="00205A03" w:rsidP="0067356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05A03" w:rsidRPr="00B138F3" w:rsidTr="0067356B">
        <w:trPr>
          <w:trHeight w:val="2537"/>
        </w:trPr>
        <w:tc>
          <w:tcPr>
            <w:tcW w:w="5674" w:type="dxa"/>
            <w:tcBorders>
              <w:top w:val="nil"/>
              <w:left w:val="single" w:sz="4" w:space="0" w:color="auto"/>
              <w:bottom w:val="single" w:sz="4" w:space="0" w:color="auto"/>
              <w:right w:val="single" w:sz="4" w:space="0" w:color="auto"/>
            </w:tcBorders>
            <w:noWrap/>
            <w:vAlign w:val="bottom"/>
          </w:tcPr>
          <w:p w:rsidR="00205A03" w:rsidRPr="00B138F3" w:rsidRDefault="00205A03" w:rsidP="0067356B">
            <w:pPr>
              <w:widowControl w:val="0"/>
              <w:tabs>
                <w:tab w:val="left" w:pos="851"/>
              </w:tabs>
              <w:spacing w:after="160"/>
              <w:rPr>
                <w:rFonts w:ascii="GHEA Grapalat" w:hAnsi="GHEA Grapalat" w:cs="Sylfaen"/>
              </w:rPr>
            </w:pPr>
            <w:r w:rsidRPr="00B138F3">
              <w:rPr>
                <w:rFonts w:ascii="GHEA Grapalat" w:hAnsi="GHEA Grapalat"/>
              </w:rPr>
              <w:lastRenderedPageBreak/>
              <w:t>22.а.</w:t>
            </w:r>
            <w:r w:rsidRPr="00B138F3">
              <w:rPr>
                <w:rFonts w:ascii="GHEA Grapalat" w:hAnsi="GHEA Grapalat"/>
              </w:rPr>
              <w:tab/>
              <w:t>Подписи бенефициара</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spacing w:after="160"/>
              <w:jc w:val="right"/>
              <w:rPr>
                <w:rFonts w:ascii="GHEA Grapalat" w:hAnsi="GHEA Grapalat" w:cs="Tahoma"/>
              </w:rPr>
            </w:pPr>
            <w:r w:rsidRPr="00B138F3">
              <w:rPr>
                <w:rFonts w:ascii="GHEA Grapalat" w:hAnsi="GHEA Grapalat"/>
              </w:rPr>
              <w:t>/____________________/</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05A03" w:rsidRPr="00B138F3" w:rsidRDefault="00205A03" w:rsidP="0067356B">
            <w:pPr>
              <w:widowControl w:val="0"/>
              <w:spacing w:after="160"/>
              <w:rPr>
                <w:rFonts w:ascii="GHEA Grapalat" w:hAnsi="GHEA Grapalat" w:cs="Sylfaen"/>
              </w:rPr>
            </w:pPr>
          </w:p>
        </w:tc>
        <w:tc>
          <w:tcPr>
            <w:tcW w:w="5419" w:type="dxa"/>
            <w:tcBorders>
              <w:top w:val="nil"/>
              <w:left w:val="nil"/>
              <w:bottom w:val="single" w:sz="4" w:space="0" w:color="auto"/>
              <w:right w:val="single" w:sz="4" w:space="0" w:color="auto"/>
            </w:tcBorders>
            <w:noWrap/>
          </w:tcPr>
          <w:p w:rsidR="00205A03" w:rsidRPr="00B138F3" w:rsidRDefault="00205A03" w:rsidP="0067356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67356B">
            <w:pPr>
              <w:widowControl w:val="0"/>
              <w:spacing w:after="160"/>
              <w:jc w:val="right"/>
              <w:rPr>
                <w:rFonts w:ascii="GHEA Grapalat" w:hAnsi="GHEA Grapalat" w:cs="Tahoma"/>
              </w:rPr>
            </w:pPr>
          </w:p>
          <w:p w:rsidR="00205A03" w:rsidRPr="00B138F3" w:rsidRDefault="00205A03" w:rsidP="0067356B">
            <w:pPr>
              <w:widowControl w:val="0"/>
              <w:spacing w:after="160"/>
              <w:jc w:val="right"/>
              <w:rPr>
                <w:rFonts w:ascii="GHEA Grapalat" w:hAnsi="GHEA Grapalat" w:cs="Sylfaen"/>
              </w:rPr>
            </w:pPr>
            <w:r w:rsidRPr="00B138F3">
              <w:rPr>
                <w:rFonts w:ascii="GHEA Grapalat" w:hAnsi="GHEA Grapalat"/>
              </w:rPr>
              <w:t>/____________________/</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05A03" w:rsidRPr="00B138F3" w:rsidTr="0067356B">
        <w:trPr>
          <w:trHeight w:val="2537"/>
        </w:trPr>
        <w:tc>
          <w:tcPr>
            <w:tcW w:w="5674" w:type="dxa"/>
            <w:tcBorders>
              <w:top w:val="single" w:sz="4" w:space="0" w:color="auto"/>
              <w:left w:val="single" w:sz="4" w:space="0" w:color="auto"/>
              <w:right w:val="single" w:sz="4" w:space="0" w:color="auto"/>
            </w:tcBorders>
            <w:noWrap/>
            <w:vAlign w:val="bottom"/>
          </w:tcPr>
          <w:p w:rsidR="00205A03" w:rsidRPr="00B138F3" w:rsidRDefault="00205A03" w:rsidP="0067356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205A03" w:rsidRPr="00B138F3" w:rsidRDefault="00205A03" w:rsidP="0067356B">
            <w:pPr>
              <w:widowControl w:val="0"/>
              <w:spacing w:after="160"/>
              <w:rPr>
                <w:rFonts w:ascii="GHEA Grapalat" w:hAnsi="GHEA Grapalat"/>
              </w:rPr>
            </w:pPr>
          </w:p>
          <w:p w:rsidR="00205A03" w:rsidRPr="00B138F3" w:rsidRDefault="00205A03" w:rsidP="0067356B">
            <w:pPr>
              <w:widowControl w:val="0"/>
              <w:jc w:val="right"/>
              <w:rPr>
                <w:rFonts w:ascii="GHEA Grapalat" w:hAnsi="GHEA Grapalat" w:cs="Tahoma"/>
              </w:rPr>
            </w:pPr>
            <w:r w:rsidRPr="00B138F3">
              <w:rPr>
                <w:rFonts w:ascii="GHEA Grapalat" w:hAnsi="GHEA Grapalat"/>
              </w:rPr>
              <w:t>/____________________/</w:t>
            </w:r>
          </w:p>
          <w:p w:rsidR="00205A03" w:rsidRPr="00B138F3" w:rsidRDefault="00205A03" w:rsidP="0067356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05A03" w:rsidRPr="00B138F3" w:rsidRDefault="00205A03" w:rsidP="0067356B">
            <w:pPr>
              <w:widowControl w:val="0"/>
              <w:spacing w:after="160"/>
              <w:rPr>
                <w:rFonts w:ascii="GHEA Grapalat" w:hAnsi="GHEA Grapalat" w:cs="Tahoma"/>
              </w:rPr>
            </w:pPr>
          </w:p>
          <w:p w:rsidR="00205A03" w:rsidRPr="00B138F3" w:rsidRDefault="00205A03" w:rsidP="0067356B">
            <w:pPr>
              <w:widowControl w:val="0"/>
              <w:spacing w:after="160"/>
              <w:rPr>
                <w:rFonts w:ascii="GHEA Grapalat" w:hAnsi="GHEA Grapalat" w:cs="Arial"/>
              </w:rPr>
            </w:pPr>
          </w:p>
        </w:tc>
        <w:tc>
          <w:tcPr>
            <w:tcW w:w="5419" w:type="dxa"/>
            <w:tcBorders>
              <w:top w:val="single" w:sz="4" w:space="0" w:color="auto"/>
              <w:left w:val="nil"/>
              <w:right w:val="single" w:sz="4" w:space="0" w:color="auto"/>
            </w:tcBorders>
            <w:noWrap/>
          </w:tcPr>
          <w:p w:rsidR="00205A03" w:rsidRPr="00B138F3" w:rsidRDefault="00205A03" w:rsidP="0067356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05A03" w:rsidRPr="00B138F3" w:rsidRDefault="00205A03" w:rsidP="0067356B">
            <w:pPr>
              <w:widowControl w:val="0"/>
              <w:spacing w:after="160"/>
              <w:rPr>
                <w:rFonts w:ascii="GHEA Grapalat" w:hAnsi="GHEA Grapalat" w:cs="Tahoma"/>
              </w:rPr>
            </w:pPr>
          </w:p>
          <w:p w:rsidR="00205A03" w:rsidRPr="00B138F3" w:rsidRDefault="00205A03" w:rsidP="0067356B">
            <w:pPr>
              <w:widowControl w:val="0"/>
              <w:jc w:val="right"/>
              <w:rPr>
                <w:rFonts w:ascii="GHEA Grapalat" w:hAnsi="GHEA Grapalat" w:cs="Tahoma"/>
              </w:rPr>
            </w:pPr>
            <w:r w:rsidRPr="00B138F3">
              <w:rPr>
                <w:rFonts w:ascii="GHEA Grapalat" w:hAnsi="GHEA Grapalat"/>
              </w:rPr>
              <w:t>/____________________/</w:t>
            </w:r>
          </w:p>
          <w:p w:rsidR="00205A03" w:rsidRPr="00B138F3" w:rsidRDefault="00205A03" w:rsidP="0067356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05A03" w:rsidRPr="00B138F3" w:rsidRDefault="00205A03" w:rsidP="0067356B">
            <w:pPr>
              <w:widowControl w:val="0"/>
              <w:spacing w:after="160"/>
              <w:rPr>
                <w:rFonts w:ascii="GHEA Grapalat" w:hAnsi="GHEA Grapalat" w:cs="Arial"/>
              </w:rPr>
            </w:pPr>
          </w:p>
        </w:tc>
      </w:tr>
      <w:tr w:rsidR="00205A03" w:rsidRPr="00B138F3" w:rsidTr="0067356B">
        <w:trPr>
          <w:trHeight w:val="2537"/>
        </w:trPr>
        <w:tc>
          <w:tcPr>
            <w:tcW w:w="5674" w:type="dxa"/>
            <w:tcBorders>
              <w:top w:val="nil"/>
              <w:left w:val="single" w:sz="4" w:space="0" w:color="auto"/>
              <w:bottom w:val="single" w:sz="4" w:space="0" w:color="auto"/>
              <w:right w:val="single" w:sz="4" w:space="0" w:color="auto"/>
            </w:tcBorders>
            <w:noWrap/>
            <w:vAlign w:val="bottom"/>
          </w:tcPr>
          <w:p w:rsidR="00205A03" w:rsidRPr="00B138F3" w:rsidRDefault="00205A03" w:rsidP="0067356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05A03" w:rsidRPr="00B138F3" w:rsidRDefault="00205A03" w:rsidP="0067356B">
            <w:pPr>
              <w:widowControl w:val="0"/>
              <w:spacing w:after="160"/>
              <w:rPr>
                <w:rFonts w:ascii="GHEA Grapalat" w:hAnsi="GHEA Grapalat" w:cs="Sylfaen"/>
              </w:rPr>
            </w:pPr>
          </w:p>
          <w:p w:rsidR="00205A03" w:rsidRPr="00B138F3" w:rsidRDefault="00205A03" w:rsidP="0067356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419" w:type="dxa"/>
            <w:tcBorders>
              <w:top w:val="nil"/>
              <w:left w:val="nil"/>
              <w:bottom w:val="single" w:sz="4" w:space="0" w:color="auto"/>
              <w:right w:val="single" w:sz="4" w:space="0" w:color="auto"/>
            </w:tcBorders>
            <w:noWrap/>
            <w:vAlign w:val="bottom"/>
          </w:tcPr>
          <w:p w:rsidR="00205A03" w:rsidRPr="00B138F3" w:rsidRDefault="00205A03" w:rsidP="0067356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05A03" w:rsidRPr="00B138F3" w:rsidRDefault="00205A03" w:rsidP="0067356B">
            <w:pPr>
              <w:widowControl w:val="0"/>
              <w:spacing w:after="160"/>
              <w:rPr>
                <w:rFonts w:ascii="GHEA Grapalat" w:hAnsi="GHEA Grapalat"/>
              </w:rPr>
            </w:pPr>
          </w:p>
          <w:p w:rsidR="00205A03" w:rsidRPr="00B138F3" w:rsidRDefault="00205A03" w:rsidP="0067356B">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1005B0" w:rsidRPr="00072492" w:rsidRDefault="001005B0" w:rsidP="00205A03">
      <w:pPr>
        <w:widowControl w:val="0"/>
        <w:spacing w:after="160"/>
        <w:ind w:right="565"/>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A87EE8" w:rsidRDefault="001005B0" w:rsidP="007804AB">
      <w:pPr>
        <w:widowControl w:val="0"/>
        <w:spacing w:after="160"/>
        <w:ind w:right="565"/>
        <w:rPr>
          <w:rFonts w:ascii="GHEA Grapalat" w:hAnsi="GHEA Grapalat"/>
          <w:b/>
        </w:rPr>
      </w:pPr>
    </w:p>
    <w:p w:rsidR="000A214C" w:rsidRPr="00B138F3" w:rsidRDefault="000A214C" w:rsidP="007804AB">
      <w:pPr>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w:t>
      </w:r>
      <w:r w:rsidR="009175A2" w:rsidRPr="006A7264">
        <w:rPr>
          <w:rFonts w:ascii="GHEA Grapalat" w:hAnsi="GHEA Grapalat"/>
          <w:i/>
          <w:sz w:val="22"/>
          <w:szCs w:val="22"/>
        </w:rPr>
        <w:t>на запрос котиро</w:t>
      </w:r>
      <w:r w:rsidR="009175A2">
        <w:rPr>
          <w:rFonts w:ascii="GHEA Grapalat" w:hAnsi="GHEA Grapalat"/>
          <w:i/>
          <w:sz w:val="22"/>
          <w:szCs w:val="22"/>
        </w:rPr>
        <w:t>вок</w:t>
      </w:r>
      <w:r w:rsidRPr="00B138F3">
        <w:rPr>
          <w:rFonts w:ascii="GHEA Grapalat" w:hAnsi="GHEA Grapalat"/>
          <w:i/>
        </w:rPr>
        <w:br/>
        <w:t xml:space="preserve">под кодом </w:t>
      </w:r>
      <w:r w:rsidR="007804AB">
        <w:rPr>
          <w:rFonts w:ascii="GHEA Grapalat" w:hAnsi="GHEA Grapalat"/>
          <w:i/>
        </w:rPr>
        <w:t>"IKVCIK-GHAPDzB-2</w:t>
      </w:r>
      <w:r w:rsidR="007804AB" w:rsidRPr="009175A2">
        <w:rPr>
          <w:rFonts w:ascii="GHEA Grapalat" w:hAnsi="GHEA Grapalat"/>
          <w:i/>
        </w:rPr>
        <w:t>2</w:t>
      </w:r>
      <w:r w:rsidR="0067356B">
        <w:rPr>
          <w:rFonts w:ascii="GHEA Grapalat" w:hAnsi="GHEA Grapalat"/>
          <w:i/>
        </w:rPr>
        <w:t>/</w:t>
      </w:r>
      <w:r w:rsidR="0067356B" w:rsidRPr="0067356B">
        <w:rPr>
          <w:rFonts w:ascii="GHEA Grapalat" w:hAnsi="GHEA Grapalat"/>
          <w:i/>
        </w:rPr>
        <w:t>14</w:t>
      </w:r>
      <w:r w:rsidR="007804AB" w:rsidRPr="007804AB">
        <w:rPr>
          <w:rFonts w:ascii="GHEA Grapalat" w:hAnsi="GHEA Grapalat"/>
          <w:i/>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9175A2" w:rsidRPr="009175A2" w:rsidRDefault="000A214C" w:rsidP="009175A2">
      <w:pPr>
        <w:widowControl w:val="0"/>
        <w:tabs>
          <w:tab w:val="left" w:pos="567"/>
        </w:tabs>
        <w:jc w:val="both"/>
        <w:rPr>
          <w:rFonts w:ascii="GHEA Grapalat" w:hAnsi="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9175A2" w:rsidRPr="00B138F3">
        <w:rPr>
          <w:rFonts w:ascii="GHEA Grapalat" w:hAnsi="GHEA Grapalat"/>
          <w:spacing w:val="-6"/>
        </w:rPr>
        <w:t xml:space="preserve">Компания участвует в организованной </w:t>
      </w:r>
      <w:r w:rsidR="009175A2" w:rsidRPr="00A37326">
        <w:rPr>
          <w:rFonts w:ascii="GHEA Grapalat" w:hAnsi="GHEA Grapalat"/>
        </w:rPr>
        <w:t xml:space="preserve">&lt;&lt;Центр правового  Образования и реализации реабилитационных программ&gt;&gt; ГНКО </w:t>
      </w:r>
      <w:r w:rsidR="009175A2" w:rsidRPr="00B138F3">
        <w:rPr>
          <w:rFonts w:ascii="GHEA Grapalat" w:hAnsi="GHEA Grapalat"/>
          <w:spacing w:val="-6"/>
        </w:rPr>
        <w:t xml:space="preserve">(далее — Заказчик) </w:t>
      </w:r>
      <w:r w:rsidR="009175A2" w:rsidRPr="00B138F3">
        <w:rPr>
          <w:rFonts w:ascii="GHEA Grapalat" w:hAnsi="GHEA Grapalat"/>
        </w:rPr>
        <w:t xml:space="preserve">процедуре закупок под кодом </w:t>
      </w:r>
      <w:r w:rsidR="009175A2">
        <w:rPr>
          <w:rFonts w:ascii="GHEA Grapalat" w:hAnsi="GHEA Grapalat"/>
          <w:i/>
          <w:sz w:val="22"/>
          <w:szCs w:val="22"/>
        </w:rPr>
        <w:t>"IKVCIK-GHAPDzB-2</w:t>
      </w:r>
      <w:r w:rsidR="009175A2" w:rsidRPr="00A66AD4">
        <w:rPr>
          <w:rFonts w:ascii="GHEA Grapalat" w:hAnsi="GHEA Grapalat"/>
          <w:i/>
          <w:sz w:val="22"/>
          <w:szCs w:val="22"/>
        </w:rPr>
        <w:t>2</w:t>
      </w:r>
      <w:r w:rsidR="0067356B">
        <w:rPr>
          <w:rFonts w:ascii="GHEA Grapalat" w:hAnsi="GHEA Grapalat"/>
          <w:i/>
          <w:sz w:val="22"/>
          <w:szCs w:val="22"/>
        </w:rPr>
        <w:t>/</w:t>
      </w:r>
      <w:r w:rsidR="0067356B" w:rsidRPr="0067356B">
        <w:rPr>
          <w:rFonts w:ascii="GHEA Grapalat" w:hAnsi="GHEA Grapalat"/>
          <w:i/>
          <w:sz w:val="22"/>
          <w:szCs w:val="22"/>
        </w:rPr>
        <w:t>14</w:t>
      </w:r>
      <w:r w:rsidR="009175A2" w:rsidRPr="006A7264">
        <w:rPr>
          <w:rFonts w:ascii="GHEA Grapalat" w:hAnsi="GHEA Grapalat"/>
          <w:i/>
          <w:sz w:val="22"/>
          <w:szCs w:val="22"/>
        </w:rPr>
        <w:t>"</w:t>
      </w:r>
      <w:r w:rsidR="009175A2" w:rsidRPr="00B138F3">
        <w:rPr>
          <w:rFonts w:ascii="GHEA Grapalat" w:hAnsi="GHEA Grapalat"/>
        </w:rPr>
        <w:t>*.</w:t>
      </w:r>
    </w:p>
    <w:p w:rsidR="000A214C" w:rsidRPr="00B138F3" w:rsidRDefault="000A214C" w:rsidP="009175A2">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w:t>
      </w:r>
      <w:r w:rsidRPr="00B138F3">
        <w:rPr>
          <w:rFonts w:ascii="GHEA Grapalat" w:hAnsi="GHEA Grapalat"/>
        </w:rPr>
        <w:lastRenderedPageBreak/>
        <w:t xml:space="preserve">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A87EE8"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0A214C">
      <w:pPr>
        <w:widowControl w:val="0"/>
        <w:spacing w:after="160"/>
        <w:ind w:right="4250"/>
        <w:jc w:val="center"/>
        <w:rPr>
          <w:rFonts w:ascii="GHEA Grapalat" w:hAnsi="GHEA Grapalat"/>
          <w:vertAlign w:val="superscript"/>
        </w:rPr>
      </w:pPr>
    </w:p>
    <w:p w:rsidR="00A66AD4" w:rsidRPr="00A87EE8" w:rsidRDefault="00A66AD4" w:rsidP="00A66AD4">
      <w:pPr>
        <w:widowControl w:val="0"/>
        <w:spacing w:after="160"/>
        <w:ind w:right="4250"/>
        <w:rPr>
          <w:rFonts w:ascii="GHEA Grapalat" w:hAnsi="GHEA Grapalat"/>
          <w:vertAlign w:val="superscript"/>
        </w:rPr>
      </w:pPr>
    </w:p>
    <w:tbl>
      <w:tblPr>
        <w:tblpPr w:leftFromText="180" w:rightFromText="180" w:vertAnchor="page" w:horzAnchor="margin" w:tblpXSpec="center" w:tblpY="940"/>
        <w:tblW w:w="10980" w:type="dxa"/>
        <w:tblLook w:val="0000" w:firstRow="0" w:lastRow="0" w:firstColumn="0" w:lastColumn="0" w:noHBand="0" w:noVBand="0"/>
      </w:tblPr>
      <w:tblGrid>
        <w:gridCol w:w="5616"/>
        <w:gridCol w:w="5364"/>
      </w:tblGrid>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A66AD4" w:rsidRPr="00B138F3" w:rsidTr="00A66AD4">
        <w:trPr>
          <w:trHeight w:val="6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66AD4" w:rsidRPr="00B138F3" w:rsidTr="00BF046B">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66AD4" w:rsidRPr="00B138F3" w:rsidTr="00A66AD4">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A66AD4" w:rsidRPr="00B138F3" w:rsidTr="00A66AD4">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66AD4" w:rsidRPr="00B138F3" w:rsidTr="00BF046B">
        <w:trPr>
          <w:trHeight w:val="1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EC7A64" w:rsidRPr="00FB18A4">
              <w:rPr>
                <w:rFonts w:ascii="GHEA Grapalat" w:hAnsi="GHEA Grapalat"/>
              </w:rPr>
              <w:t>&lt;&lt;Центр правового  Образования и реализации реабилитационных программ&gt;&gt; ГНКО</w:t>
            </w:r>
          </w:p>
        </w:tc>
      </w:tr>
      <w:tr w:rsidR="00A66AD4" w:rsidRPr="00B138F3" w:rsidTr="00A66AD4">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66AD4" w:rsidRPr="00B138F3" w:rsidTr="00A66AD4">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EC7A64" w:rsidRPr="00FB18A4">
              <w:rPr>
                <w:rFonts w:ascii="GHEA Grapalat" w:hAnsi="GHEA Grapalat"/>
              </w:rPr>
              <w:t>02509478</w:t>
            </w:r>
          </w:p>
        </w:tc>
      </w:tr>
      <w:tr w:rsidR="00A66AD4" w:rsidRPr="00B138F3" w:rsidTr="00EC7A64">
        <w:trPr>
          <w:trHeight w:val="63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EC7A64" w:rsidRPr="00612156">
              <w:rPr>
                <w:rFonts w:ascii="GHEA Grapalat" w:hAnsi="GHEA Grapalat"/>
              </w:rPr>
              <w:t xml:space="preserve"> Оперативный департамент Министерства финансов РА</w:t>
            </w:r>
          </w:p>
        </w:tc>
      </w:tr>
      <w:tr w:rsidR="00A66AD4" w:rsidRPr="00B138F3" w:rsidTr="00A66AD4">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EC7A64" w:rsidRPr="00FB18A4">
              <w:rPr>
                <w:rFonts w:ascii="GHEA Grapalat" w:hAnsi="GHEA Grapalat"/>
              </w:rPr>
              <w:t>900018004821</w:t>
            </w:r>
          </w:p>
        </w:tc>
      </w:tr>
      <w:tr w:rsidR="00A66AD4" w:rsidRPr="00B138F3" w:rsidTr="00BF046B">
        <w:trPr>
          <w:trHeight w:val="1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66AD4" w:rsidRPr="00B138F3" w:rsidTr="00A66AD4">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66AD4" w:rsidRPr="00B138F3" w:rsidTr="00A66AD4">
        <w:trPr>
          <w:trHeight w:val="424"/>
        </w:trPr>
        <w:tc>
          <w:tcPr>
            <w:tcW w:w="10980" w:type="dxa"/>
            <w:gridSpan w:val="2"/>
            <w:tcBorders>
              <w:top w:val="single" w:sz="4" w:space="0" w:color="auto"/>
              <w:left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B5684">
              <w:rPr>
                <w:rFonts w:ascii="GHEA Grapalat" w:hAnsi="GHEA Grapalat"/>
                <w:b/>
                <w:sz w:val="22"/>
                <w:szCs w:val="22"/>
              </w:rPr>
              <w:t>"IKVCIK-GHAPDzB-2</w:t>
            </w:r>
            <w:r w:rsidR="00CB5684" w:rsidRPr="00205A03">
              <w:rPr>
                <w:rFonts w:ascii="GHEA Grapalat" w:hAnsi="GHEA Grapalat"/>
                <w:b/>
                <w:sz w:val="22"/>
                <w:szCs w:val="22"/>
              </w:rPr>
              <w:t>2</w:t>
            </w:r>
            <w:r w:rsidR="0067356B">
              <w:rPr>
                <w:rFonts w:ascii="GHEA Grapalat" w:hAnsi="GHEA Grapalat"/>
                <w:b/>
                <w:sz w:val="22"/>
                <w:szCs w:val="22"/>
              </w:rPr>
              <w:t>/</w:t>
            </w:r>
            <w:r w:rsidR="0067356B" w:rsidRPr="0067356B">
              <w:rPr>
                <w:rFonts w:ascii="GHEA Grapalat" w:hAnsi="GHEA Grapalat"/>
                <w:b/>
                <w:sz w:val="22"/>
                <w:szCs w:val="22"/>
              </w:rPr>
              <w:t>14</w:t>
            </w:r>
            <w:r w:rsidR="00CB5684" w:rsidRPr="007E032E">
              <w:rPr>
                <w:rFonts w:ascii="GHEA Grapalat" w:hAnsi="GHEA Grapalat"/>
                <w:b/>
                <w:sz w:val="22"/>
                <w:szCs w:val="22"/>
              </w:rPr>
              <w: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66AD4" w:rsidRPr="00B138F3" w:rsidTr="00A66AD4">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66AD4" w:rsidRPr="00B138F3" w:rsidRDefault="00A66AD4" w:rsidP="00A66AD4">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66AD4" w:rsidRPr="00B138F3" w:rsidTr="00BF046B">
        <w:trPr>
          <w:trHeight w:val="987"/>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66AD4" w:rsidRPr="00B138F3" w:rsidRDefault="00A66AD4" w:rsidP="00A66AD4">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jc w:val="right"/>
              <w:rPr>
                <w:rFonts w:ascii="GHEA Grapalat" w:hAnsi="GHEA Grapalat" w:cs="Tahoma"/>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/____________________/</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66AD4" w:rsidRPr="00B138F3" w:rsidTr="00A66AD4">
        <w:trPr>
          <w:trHeight w:val="2194"/>
        </w:trPr>
        <w:tc>
          <w:tcPr>
            <w:tcW w:w="5616" w:type="dxa"/>
            <w:tcBorders>
              <w:top w:val="single" w:sz="4" w:space="0" w:color="auto"/>
              <w:left w:val="single" w:sz="4" w:space="0" w:color="auto"/>
              <w:right w:val="single" w:sz="4" w:space="0" w:color="auto"/>
            </w:tcBorders>
            <w:noWrap/>
            <w:vAlign w:val="bottom"/>
          </w:tcPr>
          <w:p w:rsidR="00A66AD4" w:rsidRPr="00B138F3" w:rsidRDefault="00A66AD4" w:rsidP="00A66AD4">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66AD4" w:rsidRPr="00B138F3" w:rsidRDefault="00A66AD4" w:rsidP="00A66AD4">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66AD4" w:rsidRPr="00B138F3" w:rsidRDefault="00A66AD4" w:rsidP="00A66AD4">
            <w:pPr>
              <w:widowControl w:val="0"/>
              <w:spacing w:after="160"/>
              <w:rPr>
                <w:rFonts w:ascii="GHEA Grapalat" w:hAnsi="GHEA Grapalat" w:cs="Tahoma"/>
              </w:rPr>
            </w:pPr>
          </w:p>
          <w:p w:rsidR="00A66AD4" w:rsidRPr="00B138F3" w:rsidRDefault="00A66AD4" w:rsidP="00A66AD4">
            <w:pPr>
              <w:widowControl w:val="0"/>
              <w:jc w:val="right"/>
              <w:rPr>
                <w:rFonts w:ascii="GHEA Grapalat" w:hAnsi="GHEA Grapalat" w:cs="Tahoma"/>
              </w:rPr>
            </w:pPr>
            <w:r w:rsidRPr="00B138F3">
              <w:rPr>
                <w:rFonts w:ascii="GHEA Grapalat" w:hAnsi="GHEA Grapalat"/>
              </w:rPr>
              <w:t>/____________________/</w:t>
            </w:r>
          </w:p>
          <w:p w:rsidR="00A66AD4" w:rsidRPr="00B138F3" w:rsidRDefault="00A66AD4" w:rsidP="00A66AD4">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66AD4" w:rsidRPr="00B138F3" w:rsidRDefault="00A66AD4" w:rsidP="00A66AD4">
            <w:pPr>
              <w:widowControl w:val="0"/>
              <w:spacing w:after="160"/>
              <w:rPr>
                <w:rFonts w:ascii="GHEA Grapalat" w:hAnsi="GHEA Grapalat" w:cs="Arial"/>
              </w:rPr>
            </w:pPr>
          </w:p>
        </w:tc>
      </w:tr>
      <w:tr w:rsidR="00A66AD4" w:rsidRPr="00B138F3" w:rsidTr="00A66AD4">
        <w:trPr>
          <w:trHeight w:val="2194"/>
        </w:trPr>
        <w:tc>
          <w:tcPr>
            <w:tcW w:w="5616" w:type="dxa"/>
            <w:tcBorders>
              <w:top w:val="nil"/>
              <w:left w:val="single" w:sz="4" w:space="0" w:color="auto"/>
              <w:bottom w:val="single" w:sz="4" w:space="0" w:color="auto"/>
              <w:right w:val="single" w:sz="4" w:space="0" w:color="auto"/>
            </w:tcBorders>
            <w:noWrap/>
            <w:vAlign w:val="bottom"/>
          </w:tcPr>
          <w:p w:rsidR="00A66AD4" w:rsidRPr="00B138F3" w:rsidRDefault="00A66AD4" w:rsidP="00A66AD4">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66AD4" w:rsidRPr="00B138F3" w:rsidRDefault="00A66AD4" w:rsidP="00A66AD4">
            <w:pPr>
              <w:widowControl w:val="0"/>
              <w:spacing w:after="160"/>
              <w:rPr>
                <w:rFonts w:ascii="GHEA Grapalat" w:hAnsi="GHEA Grapalat" w:cs="Sylfaen"/>
              </w:rPr>
            </w:pPr>
          </w:p>
          <w:p w:rsidR="00A66AD4" w:rsidRPr="00B138F3" w:rsidRDefault="00A66AD4" w:rsidP="00A66AD4">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66AD4" w:rsidRPr="00B138F3" w:rsidRDefault="00A66AD4" w:rsidP="00A66AD4">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66AD4" w:rsidRPr="00B138F3" w:rsidRDefault="00A66AD4" w:rsidP="00A66AD4">
            <w:pPr>
              <w:widowControl w:val="0"/>
              <w:spacing w:after="160"/>
              <w:rPr>
                <w:rFonts w:ascii="GHEA Grapalat" w:hAnsi="GHEA Grapalat"/>
              </w:rPr>
            </w:pPr>
          </w:p>
          <w:p w:rsidR="00A66AD4" w:rsidRPr="00B138F3" w:rsidRDefault="00A66AD4" w:rsidP="00A66AD4">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E519DF" w:rsidRPr="007F2C1E" w:rsidRDefault="00E519DF" w:rsidP="00E519DF">
      <w:pPr>
        <w:widowControl w:val="0"/>
        <w:spacing w:after="160"/>
        <w:ind w:left="-142" w:firstLine="142"/>
        <w:jc w:val="right"/>
        <w:rPr>
          <w:rFonts w:ascii="GHEA Grapalat" w:hAnsi="GHEA Grapalat"/>
          <w:i/>
        </w:rPr>
      </w:pPr>
      <w:r w:rsidRPr="00B138F3">
        <w:rPr>
          <w:rFonts w:ascii="GHEA Grapalat" w:hAnsi="GHEA Grapalat"/>
          <w:b/>
        </w:rPr>
        <w:t xml:space="preserve">к Приглашению </w:t>
      </w:r>
      <w:proofErr w:type="gramStart"/>
      <w:r w:rsidRPr="00E519DF">
        <w:rPr>
          <w:rFonts w:ascii="GHEA Grapalat" w:hAnsi="GHEA Grapalat"/>
          <w:b/>
        </w:rPr>
        <w:t>на</w:t>
      </w:r>
      <w:proofErr w:type="gramEnd"/>
      <w:r w:rsidRPr="00E519DF">
        <w:rPr>
          <w:rFonts w:ascii="GHEA Grapalat" w:hAnsi="GHEA Grapalat"/>
          <w:b/>
        </w:rPr>
        <w:t xml:space="preserve"> запроса котировок</w:t>
      </w:r>
      <w:r w:rsidRPr="00B138F3">
        <w:rPr>
          <w:rFonts w:ascii="GHEA Grapalat" w:hAnsi="GHEA Grapalat" w:cs="Sylfaen"/>
          <w:b/>
        </w:rPr>
        <w:br/>
      </w:r>
      <w:r w:rsidRPr="00B138F3">
        <w:rPr>
          <w:rFonts w:ascii="GHEA Grapalat" w:hAnsi="GHEA Grapalat"/>
          <w:b/>
        </w:rPr>
        <w:t xml:space="preserve">под кодом </w:t>
      </w:r>
      <w:r>
        <w:rPr>
          <w:rFonts w:ascii="GHEA Grapalat" w:hAnsi="GHEA Grapalat"/>
          <w:b/>
        </w:rPr>
        <w:t>IKVCIK-GHAPDzB-2</w:t>
      </w:r>
      <w:r w:rsidRPr="00E519DF">
        <w:rPr>
          <w:rFonts w:ascii="GHEA Grapalat" w:hAnsi="GHEA Grapalat"/>
          <w:b/>
        </w:rPr>
        <w:t>2</w:t>
      </w:r>
      <w:r w:rsidRPr="00147A1E">
        <w:rPr>
          <w:rFonts w:ascii="GHEA Grapalat" w:hAnsi="GHEA Grapalat"/>
          <w:b/>
        </w:rPr>
        <w:t>/</w:t>
      </w:r>
      <w:r w:rsidR="007F2C1E" w:rsidRPr="007F2C1E">
        <w:rPr>
          <w:rFonts w:ascii="GHEA Grapalat" w:hAnsi="GHEA Grapalat"/>
          <w:b/>
        </w:rPr>
        <w:t>14</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E519DF" w:rsidRPr="007F2C1E" w:rsidRDefault="00071D1C" w:rsidP="00E519DF">
      <w:pPr>
        <w:widowControl w:val="0"/>
        <w:spacing w:after="160"/>
        <w:ind w:left="-142" w:firstLine="142"/>
        <w:jc w:val="center"/>
        <w:rPr>
          <w:rFonts w:ascii="GHEA Grapalat" w:hAnsi="GHEA Grapalat"/>
          <w:i/>
          <w:lang w:val="en-US"/>
        </w:rPr>
      </w:pPr>
      <w:r w:rsidRPr="00B138F3">
        <w:rPr>
          <w:rFonts w:ascii="GHEA Grapalat" w:hAnsi="GHEA Grapalat"/>
          <w:b/>
        </w:rPr>
        <w:t xml:space="preserve">№ </w:t>
      </w:r>
      <w:r w:rsidR="00E519DF">
        <w:rPr>
          <w:rFonts w:ascii="GHEA Grapalat" w:hAnsi="GHEA Grapalat"/>
          <w:b/>
        </w:rPr>
        <w:t>IKVCIK-GHAPDzB-2</w:t>
      </w:r>
      <w:r w:rsidR="00E519DF" w:rsidRPr="00E519DF">
        <w:rPr>
          <w:rFonts w:ascii="GHEA Grapalat" w:hAnsi="GHEA Grapalat"/>
          <w:b/>
        </w:rPr>
        <w:t>2</w:t>
      </w:r>
      <w:r w:rsidR="007F2C1E">
        <w:rPr>
          <w:rFonts w:ascii="GHEA Grapalat" w:hAnsi="GHEA Grapalat"/>
          <w:b/>
          <w:lang w:val="en-US"/>
        </w:rPr>
        <w:t>14</w:t>
      </w:r>
      <w:bookmarkStart w:id="3" w:name="_GoBack"/>
      <w:bookmarkEnd w:id="3"/>
    </w:p>
    <w:p w:rsidR="00071D1C" w:rsidRPr="00B138F3" w:rsidRDefault="00071D1C" w:rsidP="00B46D58">
      <w:pPr>
        <w:widowControl w:val="0"/>
        <w:spacing w:after="160"/>
        <w:ind w:left="-142" w:firstLine="142"/>
        <w:jc w:val="center"/>
        <w:rPr>
          <w:rFonts w:ascii="GHEA Grapalat" w:hAnsi="GHEA Grapalat"/>
          <w:b/>
          <w:u w:val="single"/>
        </w:rPr>
      </w:pP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6"/>
          <w:rFonts w:ascii="GHEA Grapalat" w:hAnsi="GHEA Grapalat"/>
        </w:rPr>
        <w:footnoteReference w:customMarkFollows="1" w:id="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Покупатель платит за поставленный ему товар в драмах Республики </w:t>
      </w:r>
      <w:r w:rsidRPr="00B138F3">
        <w:rPr>
          <w:rFonts w:ascii="GHEA Grapalat" w:hAnsi="GHEA Grapalat"/>
        </w:rPr>
        <w:lastRenderedPageBreak/>
        <w:t>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w:t>
      </w:r>
      <w:r w:rsidRPr="00B138F3">
        <w:rPr>
          <w:rFonts w:ascii="GHEA Grapalat" w:hAnsi="GHEA Grapalat"/>
        </w:rPr>
        <w:lastRenderedPageBreak/>
        <w:t xml:space="preserve">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1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w:t>
      </w:r>
      <w:r w:rsidRPr="00B138F3">
        <w:rPr>
          <w:rFonts w:ascii="GHEA Grapalat" w:hAnsi="GHEA Grapalat"/>
        </w:rPr>
        <w:lastRenderedPageBreak/>
        <w:t>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lastRenderedPageBreak/>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к Договору под кодом</w:t>
      </w:r>
      <w:r w:rsidR="00C748AF" w:rsidRPr="00C748AF">
        <w:rPr>
          <w:rFonts w:ascii="GHEA Grapalat" w:hAnsi="GHEA Grapalat"/>
          <w:i/>
        </w:rPr>
        <w:t xml:space="preserve"> </w:t>
      </w:r>
      <w:r w:rsidR="00C748AF">
        <w:rPr>
          <w:rFonts w:ascii="GHEA Grapalat" w:hAnsi="GHEA Grapalat"/>
          <w:i/>
        </w:rPr>
        <w:t>IKVCIK-GHAPDzB-2</w:t>
      </w:r>
      <w:r w:rsidR="00C748AF" w:rsidRPr="00C748AF">
        <w:rPr>
          <w:rFonts w:ascii="GHEA Grapalat" w:hAnsi="GHEA Grapalat"/>
          <w:i/>
        </w:rPr>
        <w:t>2</w:t>
      </w:r>
      <w:r w:rsidR="0067356B">
        <w:rPr>
          <w:rFonts w:ascii="GHEA Grapalat" w:hAnsi="GHEA Grapalat"/>
          <w:i/>
        </w:rPr>
        <w:t>/</w:t>
      </w:r>
      <w:r w:rsidR="0067356B" w:rsidRPr="0067356B">
        <w:rPr>
          <w:rFonts w:ascii="GHEA Grapalat" w:hAnsi="GHEA Grapalat"/>
          <w:i/>
        </w:rPr>
        <w:t>14</w:t>
      </w:r>
      <w:r w:rsidRPr="00B138F3">
        <w:rPr>
          <w:rFonts w:ascii="GHEA Grapalat" w:hAnsi="GHEA Grapalat"/>
          <w:i/>
        </w:rPr>
        <w:t xml:space="preserve">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181A1B">
        <w:rPr>
          <w:rFonts w:ascii="GHEA Grapalat" w:hAnsi="GHEA Grapalat"/>
          <w:i/>
        </w:rPr>
        <w:t>2</w:t>
      </w:r>
      <w:r w:rsidR="00181A1B" w:rsidRPr="00181A1B">
        <w:rPr>
          <w:rFonts w:ascii="GHEA Grapalat" w:hAnsi="GHEA Grapalat"/>
          <w:i/>
        </w:rPr>
        <w:t>022</w:t>
      </w:r>
      <w:r w:rsidRPr="00B138F3">
        <w:rPr>
          <w:rFonts w:ascii="GHEA Grapalat" w:hAnsi="GHEA Grapalat"/>
          <w:i/>
        </w:rPr>
        <w:t>г.</w:t>
      </w:r>
    </w:p>
    <w:p w:rsidR="00181A1B" w:rsidRPr="002161FA" w:rsidRDefault="00181A1B" w:rsidP="00B46D58">
      <w:pPr>
        <w:widowControl w:val="0"/>
        <w:spacing w:after="160"/>
        <w:jc w:val="center"/>
        <w:rPr>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5"/>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7"/>
        <w:gridCol w:w="2760"/>
        <w:gridCol w:w="1631"/>
        <w:gridCol w:w="1435"/>
        <w:gridCol w:w="1710"/>
        <w:gridCol w:w="1240"/>
        <w:gridCol w:w="1417"/>
        <w:gridCol w:w="1134"/>
        <w:gridCol w:w="851"/>
        <w:gridCol w:w="1134"/>
        <w:gridCol w:w="979"/>
        <w:gridCol w:w="13"/>
        <w:gridCol w:w="993"/>
        <w:gridCol w:w="8"/>
      </w:tblGrid>
      <w:tr w:rsidR="00B138F3" w:rsidRPr="00B138F3" w:rsidTr="00E01CF2">
        <w:trPr>
          <w:jc w:val="center"/>
        </w:trPr>
        <w:tc>
          <w:tcPr>
            <w:tcW w:w="16554" w:type="dxa"/>
            <w:gridSpan w:val="15"/>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01CF2">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67" w:type="dxa"/>
            <w:gridSpan w:val="2"/>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63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3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6"/>
              <w:t>**</w:t>
            </w:r>
          </w:p>
        </w:tc>
        <w:tc>
          <w:tcPr>
            <w:tcW w:w="1710"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240"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417"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51"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27" w:type="dxa"/>
            <w:gridSpan w:val="5"/>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E01CF2">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2767" w:type="dxa"/>
            <w:gridSpan w:val="2"/>
            <w:vMerge/>
            <w:vAlign w:val="center"/>
          </w:tcPr>
          <w:p w:rsidR="00071D1C" w:rsidRPr="00B138F3" w:rsidRDefault="00071D1C" w:rsidP="00B46D58">
            <w:pPr>
              <w:widowControl w:val="0"/>
              <w:jc w:val="center"/>
              <w:rPr>
                <w:rFonts w:ascii="GHEA Grapalat" w:hAnsi="GHEA Grapalat"/>
                <w:sz w:val="16"/>
                <w:szCs w:val="16"/>
              </w:rPr>
            </w:pPr>
          </w:p>
        </w:tc>
        <w:tc>
          <w:tcPr>
            <w:tcW w:w="1631" w:type="dxa"/>
            <w:vMerge/>
            <w:vAlign w:val="center"/>
          </w:tcPr>
          <w:p w:rsidR="00071D1C" w:rsidRPr="00B138F3" w:rsidRDefault="00071D1C" w:rsidP="00B46D58">
            <w:pPr>
              <w:widowControl w:val="0"/>
              <w:jc w:val="center"/>
              <w:rPr>
                <w:rFonts w:ascii="GHEA Grapalat" w:hAnsi="GHEA Grapalat"/>
                <w:sz w:val="16"/>
                <w:szCs w:val="16"/>
              </w:rPr>
            </w:pPr>
          </w:p>
        </w:tc>
        <w:tc>
          <w:tcPr>
            <w:tcW w:w="1435" w:type="dxa"/>
            <w:vMerge/>
            <w:vAlign w:val="center"/>
          </w:tcPr>
          <w:p w:rsidR="00071D1C" w:rsidRPr="00B138F3" w:rsidRDefault="00071D1C" w:rsidP="00B46D58">
            <w:pPr>
              <w:widowControl w:val="0"/>
              <w:jc w:val="center"/>
              <w:rPr>
                <w:rFonts w:ascii="GHEA Grapalat" w:hAnsi="GHEA Grapalat"/>
                <w:sz w:val="16"/>
                <w:szCs w:val="16"/>
              </w:rPr>
            </w:pPr>
          </w:p>
        </w:tc>
        <w:tc>
          <w:tcPr>
            <w:tcW w:w="1710" w:type="dxa"/>
            <w:vMerge/>
            <w:vAlign w:val="center"/>
          </w:tcPr>
          <w:p w:rsidR="00071D1C" w:rsidRPr="00B138F3" w:rsidRDefault="00071D1C" w:rsidP="00B46D58">
            <w:pPr>
              <w:widowControl w:val="0"/>
              <w:jc w:val="center"/>
              <w:rPr>
                <w:rFonts w:ascii="GHEA Grapalat" w:hAnsi="GHEA Grapalat"/>
                <w:sz w:val="16"/>
                <w:szCs w:val="16"/>
              </w:rPr>
            </w:pPr>
          </w:p>
        </w:tc>
        <w:tc>
          <w:tcPr>
            <w:tcW w:w="1240" w:type="dxa"/>
            <w:vMerge/>
            <w:vAlign w:val="center"/>
          </w:tcPr>
          <w:p w:rsidR="00071D1C" w:rsidRPr="00B138F3" w:rsidRDefault="00071D1C" w:rsidP="00B46D58">
            <w:pPr>
              <w:widowControl w:val="0"/>
              <w:jc w:val="center"/>
              <w:rPr>
                <w:rFonts w:ascii="GHEA Grapalat" w:hAnsi="GHEA Grapalat"/>
                <w:sz w:val="16"/>
                <w:szCs w:val="16"/>
              </w:rPr>
            </w:pPr>
          </w:p>
        </w:tc>
        <w:tc>
          <w:tcPr>
            <w:tcW w:w="1417"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851"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992" w:type="dxa"/>
            <w:gridSpan w:val="2"/>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001" w:type="dxa"/>
            <w:gridSpan w:val="2"/>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7"/>
              <w:t>***</w:t>
            </w:r>
          </w:p>
        </w:tc>
      </w:tr>
      <w:tr w:rsidR="00181A1B" w:rsidRPr="002B3DA2" w:rsidTr="00E01CF2">
        <w:trPr>
          <w:gridAfter w:val="1"/>
          <w:wAfter w:w="8" w:type="dxa"/>
          <w:trHeight w:val="243"/>
          <w:jc w:val="center"/>
        </w:trPr>
        <w:tc>
          <w:tcPr>
            <w:tcW w:w="1249" w:type="dxa"/>
            <w:gridSpan w:val="2"/>
            <w:vAlign w:val="center"/>
          </w:tcPr>
          <w:p w:rsidR="00181A1B" w:rsidRPr="00181A1B" w:rsidRDefault="00181A1B" w:rsidP="00181A1B">
            <w:pPr>
              <w:widowControl w:val="0"/>
              <w:ind w:left="-96" w:right="-108"/>
              <w:jc w:val="center"/>
              <w:rPr>
                <w:rFonts w:ascii="GHEA Grapalat" w:hAnsi="GHEA Grapalat"/>
                <w:sz w:val="16"/>
                <w:szCs w:val="16"/>
              </w:rPr>
            </w:pPr>
            <w:r w:rsidRPr="00181A1B">
              <w:rPr>
                <w:rFonts w:ascii="GHEA Grapalat" w:hAnsi="GHEA Grapalat"/>
                <w:sz w:val="16"/>
                <w:szCs w:val="16"/>
              </w:rPr>
              <w:t>1</w:t>
            </w:r>
          </w:p>
        </w:tc>
        <w:tc>
          <w:tcPr>
            <w:tcW w:w="2760" w:type="dxa"/>
            <w:vAlign w:val="center"/>
          </w:tcPr>
          <w:p w:rsidR="00181A1B" w:rsidRPr="00E46200" w:rsidRDefault="00181A1B" w:rsidP="00387FC9">
            <w:pPr>
              <w:jc w:val="center"/>
              <w:rPr>
                <w:rFonts w:ascii="GHEA Grapalat" w:hAnsi="GHEA Grapalat"/>
                <w:sz w:val="18"/>
                <w:szCs w:val="18"/>
                <w:lang w:val="hy-AM"/>
              </w:rPr>
            </w:pPr>
            <w:r w:rsidRPr="00E46200">
              <w:rPr>
                <w:rFonts w:ascii="GHEA Grapalat" w:hAnsi="GHEA Grapalat"/>
                <w:sz w:val="18"/>
                <w:szCs w:val="18"/>
                <w:lang w:val="hy-AM"/>
              </w:rPr>
              <w:t>22811150</w:t>
            </w:r>
          </w:p>
        </w:tc>
        <w:tc>
          <w:tcPr>
            <w:tcW w:w="1631"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Блокнот</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с</w:t>
            </w:r>
            <w:r w:rsidRPr="00181A1B">
              <w:rPr>
                <w:rFonts w:ascii="GHEA Grapalat" w:hAnsi="GHEA Grapalat"/>
                <w:i w:val="0"/>
                <w:sz w:val="18"/>
                <w:szCs w:val="18"/>
                <w:lang w:val="hy-AM"/>
              </w:rPr>
              <w:t>о спираль</w:t>
            </w:r>
            <w:r w:rsidRPr="00181A1B">
              <w:rPr>
                <w:rFonts w:ascii="GHEA Grapalat" w:hAnsi="GHEA Grapalat" w:hint="eastAsia"/>
                <w:i w:val="0"/>
                <w:sz w:val="18"/>
                <w:szCs w:val="18"/>
                <w:lang w:val="hy-AM"/>
              </w:rPr>
              <w:t>ю</w:t>
            </w:r>
            <w:r w:rsidRPr="00181A1B">
              <w:rPr>
                <w:rFonts w:ascii="GHEA Grapalat" w:hAnsi="GHEA Grapalat"/>
                <w:i w:val="0"/>
                <w:sz w:val="18"/>
                <w:szCs w:val="18"/>
                <w:lang w:val="hy-AM"/>
              </w:rPr>
              <w:t xml:space="preserve"> / A</w:t>
            </w:r>
            <w:r w:rsidRPr="00181A1B">
              <w:rPr>
                <w:rFonts w:ascii="GHEA Grapalat" w:hAnsi="GHEA Grapalat"/>
                <w:i w:val="0"/>
                <w:sz w:val="18"/>
                <w:szCs w:val="18"/>
              </w:rPr>
              <w:t>4</w:t>
            </w:r>
            <w:r w:rsidRPr="00181A1B">
              <w:rPr>
                <w:rFonts w:ascii="GHEA Grapalat" w:hAnsi="GHEA Grapalat"/>
                <w:i w:val="0"/>
                <w:sz w:val="18"/>
                <w:szCs w:val="18"/>
                <w:lang w:val="hy-AM"/>
              </w:rPr>
              <w:t xml:space="preserve"> / </w:t>
            </w:r>
            <w:r w:rsidRPr="00181A1B">
              <w:rPr>
                <w:rFonts w:ascii="GHEA Grapalat" w:hAnsi="GHEA Grapalat"/>
                <w:i w:val="0"/>
                <w:sz w:val="18"/>
                <w:szCs w:val="18"/>
              </w:rPr>
              <w:t>50</w:t>
            </w:r>
            <w:r w:rsidRPr="00181A1B">
              <w:rPr>
                <w:rFonts w:ascii="GHEA Grapalat" w:hAnsi="GHEA Grapalat"/>
                <w:i w:val="0"/>
                <w:sz w:val="18"/>
                <w:szCs w:val="18"/>
                <w:lang w:val="hy-AM"/>
              </w:rPr>
              <w:t xml:space="preserve">стр / </w:t>
            </w:r>
            <w:r w:rsidRPr="00181A1B">
              <w:rPr>
                <w:rFonts w:ascii="GHEA Grapalat" w:hAnsi="GHEA Grapalat" w:hint="eastAsia"/>
                <w:i w:val="0"/>
                <w:sz w:val="18"/>
                <w:szCs w:val="18"/>
                <w:lang w:val="hy-AM"/>
              </w:rPr>
              <w:t>с</w:t>
            </w:r>
            <w:r w:rsidRPr="00181A1B">
              <w:rPr>
                <w:rFonts w:ascii="GHEA Grapalat" w:hAnsi="GHEA Grapalat"/>
                <w:i w:val="0"/>
                <w:sz w:val="18"/>
                <w:szCs w:val="18"/>
                <w:lang w:val="hy-AM"/>
              </w:rPr>
              <w:t xml:space="preserve"> типографией</w:t>
            </w:r>
          </w:p>
        </w:tc>
        <w:tc>
          <w:tcPr>
            <w:tcW w:w="1435" w:type="dxa"/>
          </w:tcPr>
          <w:p w:rsidR="00181A1B" w:rsidRPr="00B138F3" w:rsidRDefault="00181A1B" w:rsidP="00181A1B">
            <w:pPr>
              <w:widowControl w:val="0"/>
              <w:ind w:left="-96" w:right="-108"/>
              <w:jc w:val="center"/>
              <w:rPr>
                <w:rFonts w:ascii="GHEA Grapalat" w:hAnsi="GHEA Grapalat"/>
                <w:sz w:val="16"/>
                <w:szCs w:val="16"/>
              </w:rPr>
            </w:pPr>
          </w:p>
        </w:tc>
        <w:tc>
          <w:tcPr>
            <w:tcW w:w="1710" w:type="dxa"/>
            <w:vAlign w:val="center"/>
          </w:tcPr>
          <w:p w:rsidR="00181A1B" w:rsidRPr="002161FA" w:rsidRDefault="00181A1B" w:rsidP="00181A1B">
            <w:pPr>
              <w:ind w:left="-96" w:right="-108"/>
              <w:jc w:val="center"/>
              <w:rPr>
                <w:rFonts w:ascii="GHEA Grapalat" w:hAnsi="GHEA Grapalat"/>
                <w:sz w:val="16"/>
                <w:szCs w:val="16"/>
              </w:rPr>
            </w:pPr>
            <w:r w:rsidRPr="00181A1B">
              <w:rPr>
                <w:rFonts w:ascii="GHEA Grapalat" w:hAnsi="GHEA Grapalat"/>
                <w:sz w:val="16"/>
                <w:szCs w:val="16"/>
              </w:rPr>
              <w:t>Размер – A</w:t>
            </w:r>
            <w:r w:rsidRPr="002161FA">
              <w:rPr>
                <w:rFonts w:ascii="GHEA Grapalat" w:hAnsi="GHEA Grapalat"/>
                <w:sz w:val="16"/>
                <w:szCs w:val="16"/>
              </w:rPr>
              <w:t>4</w:t>
            </w:r>
            <w:r w:rsidRPr="00181A1B">
              <w:rPr>
                <w:rFonts w:ascii="GHEA Grapalat" w:hAnsi="GHEA Grapalat"/>
                <w:sz w:val="16"/>
                <w:szCs w:val="16"/>
              </w:rPr>
              <w:t>, количество страниц -</w:t>
            </w:r>
            <w:r w:rsidRPr="002161FA">
              <w:rPr>
                <w:rFonts w:ascii="GHEA Grapalat" w:hAnsi="GHEA Grapalat"/>
                <w:sz w:val="16"/>
                <w:szCs w:val="16"/>
              </w:rPr>
              <w:t>50</w:t>
            </w:r>
          </w:p>
          <w:p w:rsidR="00181A1B" w:rsidRPr="00181A1B" w:rsidRDefault="00181A1B" w:rsidP="00181A1B">
            <w:pPr>
              <w:ind w:left="-96" w:right="-108"/>
              <w:jc w:val="center"/>
              <w:rPr>
                <w:rFonts w:ascii="GHEA Grapalat" w:hAnsi="GHEA Grapalat"/>
                <w:sz w:val="16"/>
                <w:szCs w:val="16"/>
              </w:rPr>
            </w:pPr>
            <w:r w:rsidRPr="00181A1B">
              <w:rPr>
                <w:rFonts w:ascii="GHEA Grapalat" w:hAnsi="GHEA Grapalat"/>
                <w:sz w:val="16"/>
                <w:szCs w:val="16"/>
              </w:rPr>
              <w:t xml:space="preserve">Обложка (первая страница) - жесткая, на которой цветная печать с официальным названием соответствующего </w:t>
            </w:r>
            <w:r w:rsidRPr="00181A1B">
              <w:rPr>
                <w:rFonts w:ascii="GHEA Grapalat" w:hAnsi="GHEA Grapalat"/>
                <w:sz w:val="16"/>
                <w:szCs w:val="16"/>
              </w:rPr>
              <w:lastRenderedPageBreak/>
              <w:t>учреждения.</w:t>
            </w:r>
          </w:p>
          <w:p w:rsidR="00181A1B" w:rsidRPr="00181A1B" w:rsidRDefault="00181A1B" w:rsidP="00181A1B">
            <w:pPr>
              <w:ind w:left="-96" w:right="-108"/>
              <w:jc w:val="center"/>
              <w:rPr>
                <w:rFonts w:ascii="GHEA Grapalat" w:hAnsi="GHEA Grapalat"/>
                <w:sz w:val="16"/>
                <w:szCs w:val="16"/>
              </w:rPr>
            </w:pPr>
            <w:r w:rsidRPr="00181A1B">
              <w:rPr>
                <w:rFonts w:ascii="GHEA Grapalat" w:hAnsi="GHEA Grapalat"/>
                <w:sz w:val="16"/>
                <w:szCs w:val="16"/>
              </w:rPr>
              <w:t>Остальные страницы (внутренние) - однолинейные</w:t>
            </w:r>
          </w:p>
        </w:tc>
        <w:tc>
          <w:tcPr>
            <w:tcW w:w="1240" w:type="dxa"/>
            <w:vAlign w:val="center"/>
          </w:tcPr>
          <w:p w:rsidR="00181A1B" w:rsidRPr="00181A1B" w:rsidRDefault="00181A1B" w:rsidP="00181A1B">
            <w:pPr>
              <w:ind w:left="-96" w:right="-108"/>
              <w:jc w:val="center"/>
              <w:rPr>
                <w:rFonts w:ascii="GHEA Grapalat" w:hAnsi="GHEA Grapalat"/>
                <w:sz w:val="16"/>
                <w:szCs w:val="16"/>
                <w:lang w:val="en-US"/>
              </w:rPr>
            </w:pPr>
            <w:proofErr w:type="spellStart"/>
            <w:proofErr w:type="gramStart"/>
            <w:r w:rsidRPr="00181A1B">
              <w:rPr>
                <w:rFonts w:ascii="GHEA Grapalat" w:hAnsi="GHEA Grapalat"/>
                <w:sz w:val="16"/>
                <w:szCs w:val="16"/>
              </w:rPr>
              <w:lastRenderedPageBreak/>
              <w:t>шт</w:t>
            </w:r>
            <w:proofErr w:type="spellEnd"/>
            <w:proofErr w:type="gramEnd"/>
          </w:p>
        </w:tc>
        <w:tc>
          <w:tcPr>
            <w:tcW w:w="1417" w:type="dxa"/>
          </w:tcPr>
          <w:p w:rsidR="00181A1B" w:rsidRPr="00B138F3" w:rsidRDefault="00181A1B" w:rsidP="00181A1B">
            <w:pPr>
              <w:widowControl w:val="0"/>
              <w:ind w:left="-96" w:right="-108"/>
              <w:jc w:val="center"/>
              <w:rPr>
                <w:rFonts w:ascii="GHEA Grapalat" w:hAnsi="GHEA Grapalat"/>
                <w:sz w:val="16"/>
                <w:szCs w:val="16"/>
              </w:rPr>
            </w:pPr>
          </w:p>
        </w:tc>
        <w:tc>
          <w:tcPr>
            <w:tcW w:w="1134" w:type="dxa"/>
          </w:tcPr>
          <w:p w:rsidR="00181A1B" w:rsidRPr="00B138F3" w:rsidRDefault="00181A1B" w:rsidP="00181A1B">
            <w:pPr>
              <w:widowControl w:val="0"/>
              <w:ind w:left="-96" w:right="-108"/>
              <w:jc w:val="center"/>
              <w:rPr>
                <w:rFonts w:ascii="GHEA Grapalat" w:hAnsi="GHEA Grapalat"/>
                <w:sz w:val="16"/>
                <w:szCs w:val="16"/>
              </w:rPr>
            </w:pPr>
          </w:p>
        </w:tc>
        <w:tc>
          <w:tcPr>
            <w:tcW w:w="851" w:type="dxa"/>
            <w:vAlign w:val="center"/>
          </w:tcPr>
          <w:p w:rsidR="00181A1B" w:rsidRPr="00E46200" w:rsidRDefault="00181A1B" w:rsidP="00387FC9">
            <w:pPr>
              <w:jc w:val="center"/>
              <w:rPr>
                <w:rFonts w:ascii="GHEA Grapalat" w:hAnsi="GHEA Grapalat"/>
                <w:sz w:val="18"/>
                <w:szCs w:val="18"/>
                <w:lang w:val="hy-AM"/>
              </w:rPr>
            </w:pPr>
            <w:r w:rsidRPr="00E46200">
              <w:rPr>
                <w:rFonts w:ascii="GHEA Grapalat" w:hAnsi="GHEA Grapalat"/>
                <w:sz w:val="18"/>
                <w:szCs w:val="18"/>
                <w:lang w:val="hy-AM"/>
              </w:rPr>
              <w:t>2250</w:t>
            </w:r>
          </w:p>
        </w:tc>
        <w:tc>
          <w:tcPr>
            <w:tcW w:w="1134" w:type="dxa"/>
            <w:vAlign w:val="center"/>
          </w:tcPr>
          <w:p w:rsidR="00181A1B" w:rsidRPr="00181A1B" w:rsidRDefault="00181A1B" w:rsidP="00181A1B">
            <w:pPr>
              <w:ind w:left="-96" w:right="-108"/>
              <w:jc w:val="center"/>
              <w:rPr>
                <w:rFonts w:ascii="GHEA Grapalat" w:hAnsi="GHEA Grapalat"/>
                <w:sz w:val="16"/>
                <w:szCs w:val="16"/>
              </w:rPr>
            </w:pPr>
            <w:proofErr w:type="spellStart"/>
            <w:r w:rsidRPr="00181A1B">
              <w:rPr>
                <w:rFonts w:ascii="GHEA Grapalat" w:hAnsi="GHEA Grapalat"/>
                <w:sz w:val="16"/>
                <w:szCs w:val="16"/>
              </w:rPr>
              <w:t>г</w:t>
            </w:r>
            <w:proofErr w:type="gramStart"/>
            <w:r w:rsidRPr="00181A1B">
              <w:rPr>
                <w:rFonts w:ascii="GHEA Grapalat" w:hAnsi="GHEA Grapalat"/>
                <w:sz w:val="16"/>
                <w:szCs w:val="16"/>
              </w:rPr>
              <w:t>.Е</w:t>
            </w:r>
            <w:proofErr w:type="gramEnd"/>
            <w:r w:rsidRPr="00181A1B">
              <w:rPr>
                <w:rFonts w:ascii="GHEA Grapalat" w:hAnsi="GHEA Grapalat"/>
                <w:sz w:val="16"/>
                <w:szCs w:val="16"/>
              </w:rPr>
              <w:t>реван</w:t>
            </w:r>
            <w:proofErr w:type="spellEnd"/>
            <w:r w:rsidRPr="00181A1B">
              <w:rPr>
                <w:rFonts w:ascii="GHEA Grapalat" w:hAnsi="GHEA Grapalat"/>
                <w:sz w:val="16"/>
                <w:szCs w:val="16"/>
              </w:rPr>
              <w:t xml:space="preserve">, </w:t>
            </w:r>
            <w:proofErr w:type="spellStart"/>
            <w:r w:rsidRPr="00181A1B">
              <w:rPr>
                <w:rFonts w:ascii="GHEA Grapalat" w:hAnsi="GHEA Grapalat"/>
                <w:sz w:val="16"/>
                <w:szCs w:val="16"/>
              </w:rPr>
              <w:t>ул.М.Хоренаци</w:t>
            </w:r>
            <w:proofErr w:type="spellEnd"/>
          </w:p>
        </w:tc>
        <w:tc>
          <w:tcPr>
            <w:tcW w:w="979" w:type="dxa"/>
            <w:vAlign w:val="center"/>
          </w:tcPr>
          <w:p w:rsidR="00181A1B" w:rsidRPr="00E46200" w:rsidRDefault="00181A1B" w:rsidP="00387FC9">
            <w:pPr>
              <w:jc w:val="center"/>
              <w:rPr>
                <w:rFonts w:ascii="GHEA Grapalat" w:hAnsi="GHEA Grapalat"/>
                <w:sz w:val="18"/>
                <w:szCs w:val="18"/>
                <w:lang w:val="hy-AM"/>
              </w:rPr>
            </w:pPr>
            <w:r w:rsidRPr="00E46200">
              <w:rPr>
                <w:rFonts w:ascii="GHEA Grapalat" w:hAnsi="GHEA Grapalat"/>
                <w:sz w:val="18"/>
                <w:szCs w:val="18"/>
                <w:lang w:val="hy-AM"/>
              </w:rPr>
              <w:t>2250</w:t>
            </w:r>
          </w:p>
        </w:tc>
        <w:tc>
          <w:tcPr>
            <w:tcW w:w="1006" w:type="dxa"/>
            <w:gridSpan w:val="2"/>
          </w:tcPr>
          <w:p w:rsidR="00181A1B" w:rsidRPr="002161FA" w:rsidRDefault="00181A1B" w:rsidP="00181A1B">
            <w:pPr>
              <w:widowControl w:val="0"/>
              <w:spacing w:before="100" w:beforeAutospacing="1" w:afterAutospacing="1"/>
              <w:ind w:left="-96" w:right="-108"/>
              <w:contextualSpacing/>
              <w:jc w:val="center"/>
              <w:rPr>
                <w:rFonts w:ascii="GHEA Grapalat" w:hAnsi="GHEA Grapalat"/>
                <w:sz w:val="16"/>
                <w:szCs w:val="16"/>
              </w:rPr>
            </w:pPr>
          </w:p>
          <w:p w:rsidR="00181A1B" w:rsidRPr="002161FA" w:rsidRDefault="00181A1B" w:rsidP="00181A1B">
            <w:pPr>
              <w:widowControl w:val="0"/>
              <w:spacing w:before="100" w:beforeAutospacing="1" w:afterAutospacing="1"/>
              <w:ind w:left="-96" w:right="-108"/>
              <w:contextualSpacing/>
              <w:jc w:val="center"/>
              <w:rPr>
                <w:rFonts w:ascii="GHEA Grapalat" w:hAnsi="GHEA Grapalat"/>
                <w:sz w:val="16"/>
                <w:szCs w:val="16"/>
              </w:rPr>
            </w:pPr>
          </w:p>
          <w:p w:rsidR="00181A1B" w:rsidRPr="00181A1B" w:rsidRDefault="00181A1B" w:rsidP="00181A1B">
            <w:pPr>
              <w:widowControl w:val="0"/>
              <w:spacing w:before="100" w:beforeAutospacing="1" w:afterAutospacing="1"/>
              <w:ind w:left="-96" w:right="-108"/>
              <w:contextualSpacing/>
              <w:jc w:val="center"/>
              <w:rPr>
                <w:rFonts w:ascii="GHEA Grapalat" w:hAnsi="GHEA Grapalat"/>
                <w:sz w:val="16"/>
                <w:szCs w:val="16"/>
              </w:rPr>
            </w:pPr>
            <w:r w:rsidRPr="00181A1B">
              <w:rPr>
                <w:rFonts w:ascii="GHEA Grapalat" w:hAnsi="GHEA Grapalat"/>
                <w:sz w:val="16"/>
                <w:szCs w:val="16"/>
              </w:rPr>
              <w:t>После 20 календарных дней со дня вступления договора в силу.</w:t>
            </w:r>
          </w:p>
        </w:tc>
      </w:tr>
      <w:tr w:rsidR="00181A1B" w:rsidRPr="002B3DA2" w:rsidTr="00E01CF2">
        <w:trPr>
          <w:gridAfter w:val="1"/>
          <w:wAfter w:w="8" w:type="dxa"/>
          <w:trHeight w:val="243"/>
          <w:jc w:val="center"/>
        </w:trPr>
        <w:tc>
          <w:tcPr>
            <w:tcW w:w="1249" w:type="dxa"/>
            <w:gridSpan w:val="2"/>
            <w:vAlign w:val="center"/>
          </w:tcPr>
          <w:p w:rsidR="00181A1B" w:rsidRPr="0067356B" w:rsidRDefault="00181A1B" w:rsidP="00CB5684">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2</w:t>
            </w:r>
          </w:p>
        </w:tc>
        <w:tc>
          <w:tcPr>
            <w:tcW w:w="2760" w:type="dxa"/>
            <w:vAlign w:val="center"/>
          </w:tcPr>
          <w:p w:rsidR="00181A1B" w:rsidRPr="00E23091" w:rsidRDefault="00181A1B" w:rsidP="00387FC9">
            <w:pPr>
              <w:spacing w:before="100" w:beforeAutospacing="1" w:after="100" w:afterAutospacing="1"/>
              <w:contextualSpacing/>
              <w:jc w:val="center"/>
              <w:rPr>
                <w:rFonts w:ascii="GHEA Grapalat" w:hAnsi="GHEA Grapalat"/>
                <w:sz w:val="18"/>
                <w:szCs w:val="18"/>
                <w:lang w:val="hy-AM"/>
              </w:rPr>
            </w:pPr>
            <w:r w:rsidRPr="00E23091">
              <w:rPr>
                <w:rFonts w:ascii="GHEA Grapalat" w:hAnsi="GHEA Grapalat"/>
                <w:sz w:val="18"/>
                <w:szCs w:val="18"/>
                <w:lang w:val="hy-AM"/>
              </w:rPr>
              <w:t>30192121</w:t>
            </w:r>
          </w:p>
        </w:tc>
        <w:tc>
          <w:tcPr>
            <w:tcW w:w="1631"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Ручка</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шариковая</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синяя</w:t>
            </w:r>
          </w:p>
        </w:tc>
        <w:tc>
          <w:tcPr>
            <w:tcW w:w="1435" w:type="dxa"/>
          </w:tcPr>
          <w:p w:rsidR="00181A1B" w:rsidRPr="00CB5684" w:rsidRDefault="00181A1B" w:rsidP="00CB5684">
            <w:pPr>
              <w:widowControl w:val="0"/>
              <w:jc w:val="center"/>
              <w:rPr>
                <w:rFonts w:ascii="GHEA Grapalat" w:hAnsi="GHEA Grapalat"/>
                <w:sz w:val="16"/>
                <w:szCs w:val="16"/>
              </w:rPr>
            </w:pPr>
          </w:p>
        </w:tc>
        <w:tc>
          <w:tcPr>
            <w:tcW w:w="1710"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Ш</w:t>
            </w:r>
            <w:r w:rsidRPr="00181A1B">
              <w:rPr>
                <w:rFonts w:ascii="GHEA Grapalat" w:hAnsi="GHEA Grapalat" w:hint="eastAsia"/>
                <w:i w:val="0"/>
                <w:sz w:val="18"/>
                <w:szCs w:val="18"/>
                <w:lang w:val="hy-AM"/>
              </w:rPr>
              <w:t>ариковая</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ядро</w:t>
            </w:r>
            <w:r w:rsidRPr="00181A1B">
              <w:rPr>
                <w:rFonts w:ascii="GHEA Grapalat" w:hAnsi="GHEA Grapalat"/>
                <w:i w:val="0"/>
                <w:sz w:val="18"/>
                <w:szCs w:val="18"/>
                <w:lang w:val="hy-AM"/>
              </w:rPr>
              <w:t xml:space="preserve"> - </w:t>
            </w:r>
            <w:r w:rsidRPr="00181A1B">
              <w:rPr>
                <w:rFonts w:ascii="GHEA Grapalat" w:hAnsi="GHEA Grapalat" w:hint="eastAsia"/>
                <w:i w:val="0"/>
                <w:sz w:val="18"/>
                <w:szCs w:val="18"/>
                <w:lang w:val="hy-AM"/>
              </w:rPr>
              <w:t>син</w:t>
            </w:r>
            <w:r w:rsidRPr="00181A1B">
              <w:rPr>
                <w:rFonts w:ascii="GHEA Grapalat" w:hAnsi="GHEA Grapalat"/>
                <w:i w:val="0"/>
                <w:sz w:val="18"/>
                <w:szCs w:val="18"/>
                <w:lang w:val="hy-AM"/>
              </w:rPr>
              <w:t xml:space="preserve">ее, </w:t>
            </w:r>
            <w:r w:rsidRPr="00181A1B">
              <w:rPr>
                <w:rFonts w:ascii="GHEA Grapalat" w:hAnsi="GHEA Grapalat" w:hint="eastAsia"/>
                <w:i w:val="0"/>
                <w:sz w:val="18"/>
                <w:szCs w:val="18"/>
                <w:lang w:val="hy-AM"/>
              </w:rPr>
              <w:t>диаметр</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края</w:t>
            </w:r>
            <w:r w:rsidRPr="00181A1B">
              <w:rPr>
                <w:rFonts w:ascii="GHEA Grapalat" w:hAnsi="GHEA Grapalat"/>
                <w:i w:val="0"/>
                <w:sz w:val="18"/>
                <w:szCs w:val="18"/>
                <w:lang w:val="hy-AM"/>
              </w:rPr>
              <w:t xml:space="preserve"> ручки - 0,5 </w:t>
            </w:r>
            <w:r w:rsidRPr="00181A1B">
              <w:rPr>
                <w:rFonts w:ascii="GHEA Grapalat" w:hAnsi="GHEA Grapalat" w:hint="eastAsia"/>
                <w:i w:val="0"/>
                <w:sz w:val="18"/>
                <w:szCs w:val="18"/>
                <w:lang w:val="hy-AM"/>
              </w:rPr>
              <w:t>мм</w:t>
            </w:r>
          </w:p>
        </w:tc>
        <w:tc>
          <w:tcPr>
            <w:tcW w:w="1240" w:type="dxa"/>
          </w:tcPr>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181A1B" w:rsidRPr="00B138F3" w:rsidRDefault="00F72985" w:rsidP="00CB5684">
            <w:pPr>
              <w:widowControl w:val="0"/>
              <w:jc w:val="center"/>
              <w:rPr>
                <w:rFonts w:ascii="GHEA Grapalat" w:hAnsi="GHEA Grapalat"/>
                <w:sz w:val="16"/>
                <w:szCs w:val="16"/>
              </w:rPr>
            </w:pPr>
            <w:proofErr w:type="spellStart"/>
            <w:proofErr w:type="gramStart"/>
            <w:r w:rsidRPr="00181A1B">
              <w:rPr>
                <w:rFonts w:ascii="GHEA Grapalat" w:hAnsi="GHEA Grapalat"/>
                <w:sz w:val="16"/>
                <w:szCs w:val="16"/>
              </w:rPr>
              <w:t>шт</w:t>
            </w:r>
            <w:proofErr w:type="spellEnd"/>
            <w:proofErr w:type="gramEnd"/>
          </w:p>
        </w:tc>
        <w:tc>
          <w:tcPr>
            <w:tcW w:w="1417" w:type="dxa"/>
          </w:tcPr>
          <w:p w:rsidR="00181A1B" w:rsidRPr="00B138F3" w:rsidRDefault="00181A1B" w:rsidP="00CB5684">
            <w:pPr>
              <w:widowControl w:val="0"/>
              <w:jc w:val="center"/>
              <w:rPr>
                <w:rFonts w:ascii="GHEA Grapalat" w:hAnsi="GHEA Grapalat"/>
                <w:sz w:val="16"/>
                <w:szCs w:val="16"/>
              </w:rPr>
            </w:pP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851" w:type="dxa"/>
            <w:vAlign w:val="center"/>
          </w:tcPr>
          <w:p w:rsidR="00181A1B" w:rsidRPr="00E46200" w:rsidRDefault="00181A1B" w:rsidP="00387FC9">
            <w:pPr>
              <w:jc w:val="center"/>
              <w:rPr>
                <w:rFonts w:ascii="GHEA Grapalat" w:hAnsi="GHEA Grapalat"/>
                <w:sz w:val="18"/>
                <w:szCs w:val="18"/>
                <w:lang w:val="hy-AM"/>
              </w:rPr>
            </w:pPr>
            <w:r w:rsidRPr="00E46200">
              <w:rPr>
                <w:rFonts w:ascii="GHEA Grapalat" w:hAnsi="GHEA Grapalat"/>
                <w:sz w:val="18"/>
                <w:szCs w:val="18"/>
                <w:lang w:val="hy-AM"/>
              </w:rPr>
              <w:t>2250</w:t>
            </w: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979" w:type="dxa"/>
            <w:vAlign w:val="center"/>
          </w:tcPr>
          <w:p w:rsidR="00181A1B" w:rsidRPr="00E46200" w:rsidRDefault="00181A1B" w:rsidP="00387FC9">
            <w:pPr>
              <w:jc w:val="center"/>
              <w:rPr>
                <w:rFonts w:ascii="GHEA Grapalat" w:hAnsi="GHEA Grapalat"/>
                <w:sz w:val="18"/>
                <w:szCs w:val="18"/>
                <w:lang w:val="hy-AM"/>
              </w:rPr>
            </w:pPr>
            <w:r w:rsidRPr="00E46200">
              <w:rPr>
                <w:rFonts w:ascii="GHEA Grapalat" w:hAnsi="GHEA Grapalat"/>
                <w:sz w:val="18"/>
                <w:szCs w:val="18"/>
                <w:lang w:val="hy-AM"/>
              </w:rPr>
              <w:t>2250</w:t>
            </w:r>
          </w:p>
        </w:tc>
        <w:tc>
          <w:tcPr>
            <w:tcW w:w="1006" w:type="dxa"/>
            <w:gridSpan w:val="2"/>
            <w:vAlign w:val="center"/>
          </w:tcPr>
          <w:p w:rsidR="00181A1B" w:rsidRPr="00181A1B" w:rsidRDefault="00181A1B"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r w:rsidR="00181A1B" w:rsidRPr="002B3DA2" w:rsidTr="00E01CF2">
        <w:trPr>
          <w:gridAfter w:val="1"/>
          <w:wAfter w:w="8" w:type="dxa"/>
          <w:trHeight w:val="243"/>
          <w:jc w:val="center"/>
        </w:trPr>
        <w:tc>
          <w:tcPr>
            <w:tcW w:w="1249" w:type="dxa"/>
            <w:gridSpan w:val="2"/>
            <w:vAlign w:val="center"/>
          </w:tcPr>
          <w:p w:rsidR="00181A1B" w:rsidRPr="0067356B" w:rsidRDefault="00181A1B" w:rsidP="00CB5684">
            <w:pPr>
              <w:widowControl w:val="0"/>
              <w:spacing w:after="120"/>
              <w:jc w:val="center"/>
              <w:rPr>
                <w:rFonts w:ascii="GHEA Grapalat" w:hAnsi="GHEA Grapalat"/>
                <w:sz w:val="16"/>
                <w:szCs w:val="16"/>
                <w:lang w:val="en-US"/>
              </w:rPr>
            </w:pPr>
            <w:r>
              <w:rPr>
                <w:rFonts w:ascii="GHEA Grapalat" w:hAnsi="GHEA Grapalat"/>
                <w:sz w:val="16"/>
                <w:szCs w:val="16"/>
                <w:lang w:val="en-US"/>
              </w:rPr>
              <w:t>3</w:t>
            </w:r>
          </w:p>
        </w:tc>
        <w:tc>
          <w:tcPr>
            <w:tcW w:w="2760" w:type="dxa"/>
            <w:vAlign w:val="center"/>
          </w:tcPr>
          <w:p w:rsidR="00181A1B" w:rsidRPr="00CF793A" w:rsidRDefault="00181A1B" w:rsidP="00C5706F">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30192160</w:t>
            </w:r>
          </w:p>
        </w:tc>
        <w:tc>
          <w:tcPr>
            <w:tcW w:w="1631"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Штрих</w:t>
            </w:r>
            <w:r w:rsidRPr="00181A1B">
              <w:rPr>
                <w:rFonts w:ascii="GHEA Grapalat" w:hAnsi="GHEA Grapalat"/>
                <w:i w:val="0"/>
                <w:sz w:val="18"/>
                <w:szCs w:val="18"/>
                <w:lang w:val="hy-AM"/>
              </w:rPr>
              <w:t>-</w:t>
            </w:r>
            <w:r w:rsidRPr="00181A1B">
              <w:rPr>
                <w:rFonts w:ascii="GHEA Grapalat" w:hAnsi="GHEA Grapalat" w:hint="eastAsia"/>
                <w:i w:val="0"/>
                <w:sz w:val="18"/>
                <w:szCs w:val="18"/>
                <w:lang w:val="hy-AM"/>
              </w:rPr>
              <w:t>ручка</w:t>
            </w:r>
          </w:p>
        </w:tc>
        <w:tc>
          <w:tcPr>
            <w:tcW w:w="1435" w:type="dxa"/>
          </w:tcPr>
          <w:p w:rsidR="00181A1B" w:rsidRPr="00CB5684" w:rsidRDefault="00181A1B" w:rsidP="00CB5684">
            <w:pPr>
              <w:widowControl w:val="0"/>
              <w:jc w:val="center"/>
              <w:rPr>
                <w:rFonts w:ascii="GHEA Grapalat" w:hAnsi="GHEA Grapalat"/>
                <w:sz w:val="16"/>
                <w:szCs w:val="16"/>
              </w:rPr>
            </w:pPr>
          </w:p>
        </w:tc>
        <w:tc>
          <w:tcPr>
            <w:tcW w:w="1710"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Белый</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удалитель для</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удаления</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надписей</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ручк</w:t>
            </w:r>
            <w:r w:rsidRPr="00181A1B">
              <w:rPr>
                <w:rFonts w:ascii="GHEA Grapalat" w:hAnsi="GHEA Grapalat"/>
                <w:i w:val="0"/>
                <w:sz w:val="18"/>
                <w:szCs w:val="18"/>
                <w:lang w:val="hy-AM"/>
              </w:rPr>
              <w:t>ой</w:t>
            </w:r>
          </w:p>
        </w:tc>
        <w:tc>
          <w:tcPr>
            <w:tcW w:w="1240" w:type="dxa"/>
          </w:tcPr>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181A1B" w:rsidRPr="00B138F3" w:rsidRDefault="00F72985" w:rsidP="00CB5684">
            <w:pPr>
              <w:widowControl w:val="0"/>
              <w:jc w:val="center"/>
              <w:rPr>
                <w:rFonts w:ascii="GHEA Grapalat" w:hAnsi="GHEA Grapalat"/>
                <w:sz w:val="16"/>
                <w:szCs w:val="16"/>
              </w:rPr>
            </w:pPr>
            <w:proofErr w:type="spellStart"/>
            <w:proofErr w:type="gramStart"/>
            <w:r w:rsidRPr="00181A1B">
              <w:rPr>
                <w:rFonts w:ascii="GHEA Grapalat" w:hAnsi="GHEA Grapalat"/>
                <w:sz w:val="16"/>
                <w:szCs w:val="16"/>
              </w:rPr>
              <w:t>шт</w:t>
            </w:r>
            <w:proofErr w:type="spellEnd"/>
            <w:proofErr w:type="gramEnd"/>
          </w:p>
        </w:tc>
        <w:tc>
          <w:tcPr>
            <w:tcW w:w="1417" w:type="dxa"/>
          </w:tcPr>
          <w:p w:rsidR="00181A1B" w:rsidRPr="00B138F3" w:rsidRDefault="00181A1B" w:rsidP="00CB5684">
            <w:pPr>
              <w:widowControl w:val="0"/>
              <w:jc w:val="center"/>
              <w:rPr>
                <w:rFonts w:ascii="GHEA Grapalat" w:hAnsi="GHEA Grapalat"/>
                <w:sz w:val="16"/>
                <w:szCs w:val="16"/>
              </w:rPr>
            </w:pP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851"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15</w:t>
            </w: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979"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15</w:t>
            </w:r>
          </w:p>
        </w:tc>
        <w:tc>
          <w:tcPr>
            <w:tcW w:w="1006" w:type="dxa"/>
            <w:gridSpan w:val="2"/>
            <w:vAlign w:val="center"/>
          </w:tcPr>
          <w:p w:rsidR="00181A1B" w:rsidRPr="00181A1B" w:rsidRDefault="00181A1B"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r w:rsidR="00181A1B" w:rsidRPr="002B3DA2" w:rsidTr="00E01CF2">
        <w:trPr>
          <w:gridAfter w:val="1"/>
          <w:wAfter w:w="8" w:type="dxa"/>
          <w:trHeight w:val="243"/>
          <w:jc w:val="center"/>
        </w:trPr>
        <w:tc>
          <w:tcPr>
            <w:tcW w:w="1249" w:type="dxa"/>
            <w:gridSpan w:val="2"/>
            <w:vAlign w:val="center"/>
          </w:tcPr>
          <w:p w:rsidR="00181A1B" w:rsidRPr="0067356B" w:rsidRDefault="00181A1B" w:rsidP="00CB5684">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2760" w:type="dxa"/>
            <w:vAlign w:val="center"/>
          </w:tcPr>
          <w:p w:rsidR="00181A1B" w:rsidRPr="00CF793A" w:rsidRDefault="00181A1B" w:rsidP="00387FC9">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30197234</w:t>
            </w:r>
          </w:p>
          <w:p w:rsidR="00181A1B" w:rsidRPr="00CF793A" w:rsidRDefault="00181A1B" w:rsidP="00387FC9">
            <w:pPr>
              <w:pStyle w:val="3"/>
              <w:spacing w:line="240" w:lineRule="auto"/>
              <w:jc w:val="left"/>
              <w:rPr>
                <w:rFonts w:ascii="GHEA Grapalat" w:hAnsi="GHEA Grapalat"/>
                <w:i w:val="0"/>
                <w:sz w:val="18"/>
                <w:szCs w:val="18"/>
                <w:lang w:val="hy-AM"/>
              </w:rPr>
            </w:pPr>
          </w:p>
        </w:tc>
        <w:tc>
          <w:tcPr>
            <w:tcW w:w="1631" w:type="dxa"/>
            <w:vAlign w:val="center"/>
          </w:tcPr>
          <w:p w:rsidR="00181A1B" w:rsidRPr="00181A1B" w:rsidRDefault="00181A1B" w:rsidP="00181A1B">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Папка с жестким составом (регистратор) A4</w:t>
            </w:r>
          </w:p>
        </w:tc>
        <w:tc>
          <w:tcPr>
            <w:tcW w:w="1435" w:type="dxa"/>
          </w:tcPr>
          <w:p w:rsidR="00181A1B" w:rsidRPr="00CB5684" w:rsidRDefault="00181A1B" w:rsidP="00CB5684">
            <w:pPr>
              <w:widowControl w:val="0"/>
              <w:jc w:val="center"/>
              <w:rPr>
                <w:rFonts w:ascii="GHEA Grapalat" w:hAnsi="GHEA Grapalat"/>
                <w:sz w:val="16"/>
                <w:szCs w:val="16"/>
              </w:rPr>
            </w:pPr>
          </w:p>
        </w:tc>
        <w:tc>
          <w:tcPr>
            <w:tcW w:w="1710" w:type="dxa"/>
            <w:vAlign w:val="center"/>
          </w:tcPr>
          <w:p w:rsidR="00181A1B" w:rsidRPr="004D50F5" w:rsidRDefault="004D50F5" w:rsidP="004D50F5">
            <w:pPr>
              <w:pStyle w:val="3"/>
              <w:spacing w:line="240" w:lineRule="auto"/>
              <w:rPr>
                <w:rFonts w:ascii="GHEA Grapalat" w:hAnsi="GHEA Grapalat"/>
                <w:i w:val="0"/>
                <w:sz w:val="18"/>
                <w:szCs w:val="18"/>
                <w:lang w:val="hy-AM"/>
              </w:rPr>
            </w:pPr>
            <w:r w:rsidRPr="004D50F5">
              <w:rPr>
                <w:rFonts w:ascii="GHEA Grapalat" w:hAnsi="GHEA Grapalat"/>
                <w:i w:val="0"/>
                <w:sz w:val="18"/>
                <w:szCs w:val="18"/>
                <w:lang w:val="hy-AM"/>
              </w:rPr>
              <w:t>Папка с жестким составом/ регистратор/, широкий.Дополнительная информация</w:t>
            </w:r>
          </w:p>
        </w:tc>
        <w:tc>
          <w:tcPr>
            <w:tcW w:w="1240" w:type="dxa"/>
          </w:tcPr>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F72985" w:rsidRPr="002161FA" w:rsidRDefault="00F72985" w:rsidP="00CB5684">
            <w:pPr>
              <w:widowControl w:val="0"/>
              <w:jc w:val="center"/>
              <w:rPr>
                <w:rFonts w:ascii="GHEA Grapalat" w:hAnsi="GHEA Grapalat"/>
                <w:sz w:val="16"/>
                <w:szCs w:val="16"/>
              </w:rPr>
            </w:pPr>
          </w:p>
          <w:p w:rsidR="00181A1B" w:rsidRPr="00B138F3" w:rsidRDefault="00F72985" w:rsidP="00CB5684">
            <w:pPr>
              <w:widowControl w:val="0"/>
              <w:jc w:val="center"/>
              <w:rPr>
                <w:rFonts w:ascii="GHEA Grapalat" w:hAnsi="GHEA Grapalat"/>
                <w:sz w:val="16"/>
                <w:szCs w:val="16"/>
              </w:rPr>
            </w:pPr>
            <w:proofErr w:type="spellStart"/>
            <w:proofErr w:type="gramStart"/>
            <w:r w:rsidRPr="00181A1B">
              <w:rPr>
                <w:rFonts w:ascii="GHEA Grapalat" w:hAnsi="GHEA Grapalat"/>
                <w:sz w:val="16"/>
                <w:szCs w:val="16"/>
              </w:rPr>
              <w:t>шт</w:t>
            </w:r>
            <w:proofErr w:type="spellEnd"/>
            <w:proofErr w:type="gramEnd"/>
          </w:p>
        </w:tc>
        <w:tc>
          <w:tcPr>
            <w:tcW w:w="1417" w:type="dxa"/>
          </w:tcPr>
          <w:p w:rsidR="00181A1B" w:rsidRPr="00B138F3" w:rsidRDefault="00181A1B" w:rsidP="00CB5684">
            <w:pPr>
              <w:widowControl w:val="0"/>
              <w:jc w:val="center"/>
              <w:rPr>
                <w:rFonts w:ascii="GHEA Grapalat" w:hAnsi="GHEA Grapalat"/>
                <w:sz w:val="16"/>
                <w:szCs w:val="16"/>
              </w:rPr>
            </w:pP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851"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60</w:t>
            </w: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979"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60</w:t>
            </w:r>
          </w:p>
        </w:tc>
        <w:tc>
          <w:tcPr>
            <w:tcW w:w="1006" w:type="dxa"/>
            <w:gridSpan w:val="2"/>
            <w:vAlign w:val="center"/>
          </w:tcPr>
          <w:p w:rsidR="00181A1B" w:rsidRPr="0067356B" w:rsidRDefault="00181A1B" w:rsidP="0067356B">
            <w:pPr>
              <w:widowControl w:val="0"/>
              <w:jc w:val="center"/>
              <w:rPr>
                <w:rFonts w:ascii="GHEA Grapalat" w:hAnsi="GHEA Grapalat"/>
                <w:sz w:val="16"/>
                <w:szCs w:val="16"/>
              </w:rPr>
            </w:pPr>
            <w:r w:rsidRPr="0067356B">
              <w:rPr>
                <w:rFonts w:ascii="GHEA Grapalat" w:hAnsi="GHEA Grapalat"/>
                <w:sz w:val="16"/>
                <w:szCs w:val="16"/>
              </w:rPr>
              <w:t xml:space="preserve">20 дней со дня вступления в силу 5заключаемого между сторонами соглашения в случае </w:t>
            </w:r>
            <w:proofErr w:type="spellStart"/>
            <w:r w:rsidRPr="0067356B">
              <w:rPr>
                <w:rFonts w:ascii="GHEA Grapalat" w:hAnsi="GHEA Grapalat"/>
                <w:sz w:val="16"/>
                <w:szCs w:val="16"/>
              </w:rPr>
              <w:t>предусмотрения</w:t>
            </w:r>
            <w:proofErr w:type="spellEnd"/>
            <w:r w:rsidRPr="0067356B">
              <w:rPr>
                <w:rFonts w:ascii="GHEA Grapalat" w:hAnsi="GHEA Grapalat"/>
                <w:sz w:val="16"/>
                <w:szCs w:val="16"/>
              </w:rPr>
              <w:t xml:space="preserve"> </w:t>
            </w:r>
            <w:r w:rsidRPr="0067356B">
              <w:rPr>
                <w:rFonts w:ascii="GHEA Grapalat" w:hAnsi="GHEA Grapalat"/>
                <w:sz w:val="16"/>
                <w:szCs w:val="16"/>
              </w:rPr>
              <w:lastRenderedPageBreak/>
              <w:t>финансовых средств</w:t>
            </w:r>
          </w:p>
        </w:tc>
      </w:tr>
      <w:tr w:rsidR="00181A1B" w:rsidRPr="002B3DA2" w:rsidTr="00E01CF2">
        <w:trPr>
          <w:gridAfter w:val="1"/>
          <w:wAfter w:w="8" w:type="dxa"/>
          <w:trHeight w:val="243"/>
          <w:jc w:val="center"/>
        </w:trPr>
        <w:tc>
          <w:tcPr>
            <w:tcW w:w="1249" w:type="dxa"/>
            <w:gridSpan w:val="2"/>
            <w:vAlign w:val="center"/>
          </w:tcPr>
          <w:p w:rsidR="00181A1B" w:rsidRPr="0067356B" w:rsidRDefault="00181A1B" w:rsidP="00CB5684">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5</w:t>
            </w:r>
          </w:p>
        </w:tc>
        <w:tc>
          <w:tcPr>
            <w:tcW w:w="2760" w:type="dxa"/>
            <w:vAlign w:val="center"/>
          </w:tcPr>
          <w:p w:rsidR="00181A1B" w:rsidRDefault="00181A1B" w:rsidP="00387FC9">
            <w:pPr>
              <w:pStyle w:val="3"/>
              <w:spacing w:line="240" w:lineRule="auto"/>
              <w:rPr>
                <w:rFonts w:ascii="GHEA Grapalat" w:hAnsi="GHEA Grapalat"/>
                <w:i w:val="0"/>
                <w:sz w:val="18"/>
                <w:szCs w:val="18"/>
                <w:lang w:val="en-US"/>
              </w:rPr>
            </w:pPr>
          </w:p>
          <w:p w:rsidR="00181A1B" w:rsidRPr="00CF793A" w:rsidRDefault="00181A1B" w:rsidP="00387FC9">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30197231</w:t>
            </w:r>
          </w:p>
          <w:p w:rsidR="00181A1B" w:rsidRPr="00CF793A" w:rsidRDefault="00181A1B" w:rsidP="00387FC9">
            <w:pPr>
              <w:pStyle w:val="3"/>
              <w:spacing w:line="240" w:lineRule="auto"/>
              <w:rPr>
                <w:rFonts w:ascii="GHEA Grapalat" w:hAnsi="GHEA Grapalat"/>
                <w:i w:val="0"/>
                <w:sz w:val="18"/>
                <w:szCs w:val="18"/>
                <w:lang w:val="hy-AM"/>
              </w:rPr>
            </w:pPr>
          </w:p>
        </w:tc>
        <w:tc>
          <w:tcPr>
            <w:tcW w:w="1631" w:type="dxa"/>
            <w:vAlign w:val="center"/>
          </w:tcPr>
          <w:p w:rsidR="00181A1B" w:rsidRPr="002161FA" w:rsidRDefault="00181A1B" w:rsidP="00181A1B">
            <w:pPr>
              <w:pStyle w:val="3"/>
              <w:spacing w:line="240" w:lineRule="auto"/>
              <w:rPr>
                <w:rFonts w:ascii="GHEA Grapalat" w:hAnsi="GHEA Grapalat"/>
                <w:i w:val="0"/>
                <w:sz w:val="18"/>
                <w:szCs w:val="18"/>
              </w:rPr>
            </w:pPr>
            <w:r w:rsidRPr="00181A1B">
              <w:rPr>
                <w:rFonts w:ascii="GHEA Grapalat" w:hAnsi="GHEA Grapalat"/>
                <w:i w:val="0"/>
                <w:sz w:val="18"/>
                <w:szCs w:val="18"/>
                <w:lang w:val="hy-AM"/>
              </w:rPr>
              <w:t>Прозрачная полимерная пленка/Файл/ A4</w:t>
            </w:r>
          </w:p>
          <w:p w:rsidR="00A9548C" w:rsidRPr="002161FA" w:rsidRDefault="00A9548C" w:rsidP="00A9548C">
            <w:pPr>
              <w:jc w:val="center"/>
            </w:pPr>
            <w:r w:rsidRPr="00A9548C">
              <w:rPr>
                <w:rFonts w:ascii="GHEA Grapalat" w:hAnsi="GHEA Grapalat"/>
                <w:sz w:val="18"/>
                <w:szCs w:val="18"/>
                <w:lang w:val="hy-AM"/>
              </w:rPr>
              <w:t>100 шт</w:t>
            </w:r>
          </w:p>
        </w:tc>
        <w:tc>
          <w:tcPr>
            <w:tcW w:w="1435" w:type="dxa"/>
          </w:tcPr>
          <w:p w:rsidR="00181A1B" w:rsidRPr="00CB5684" w:rsidRDefault="00181A1B" w:rsidP="00CB5684">
            <w:pPr>
              <w:widowControl w:val="0"/>
              <w:jc w:val="center"/>
              <w:rPr>
                <w:rFonts w:ascii="GHEA Grapalat" w:hAnsi="GHEA Grapalat"/>
                <w:sz w:val="16"/>
                <w:szCs w:val="16"/>
              </w:rPr>
            </w:pPr>
          </w:p>
        </w:tc>
        <w:tc>
          <w:tcPr>
            <w:tcW w:w="1710" w:type="dxa"/>
            <w:vAlign w:val="center"/>
          </w:tcPr>
          <w:p w:rsidR="00181A1B" w:rsidRPr="005058F9" w:rsidRDefault="005058F9" w:rsidP="005058F9">
            <w:pPr>
              <w:pStyle w:val="3"/>
              <w:spacing w:line="240" w:lineRule="auto"/>
              <w:rPr>
                <w:rFonts w:ascii="GHEA Grapalat" w:hAnsi="GHEA Grapalat"/>
                <w:i w:val="0"/>
                <w:sz w:val="18"/>
                <w:szCs w:val="18"/>
                <w:lang w:val="hy-AM"/>
              </w:rPr>
            </w:pPr>
            <w:r w:rsidRPr="005058F9">
              <w:rPr>
                <w:rFonts w:ascii="GHEA Grapalat" w:hAnsi="GHEA Grapalat"/>
                <w:i w:val="0"/>
                <w:sz w:val="18"/>
                <w:szCs w:val="18"/>
                <w:lang w:val="hy-AM"/>
              </w:rPr>
              <w:t>Прозрачная полимерная пленка, для бумаги формата А4, крепежные элементы.</w:t>
            </w:r>
          </w:p>
        </w:tc>
        <w:tc>
          <w:tcPr>
            <w:tcW w:w="1240" w:type="dxa"/>
          </w:tcPr>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A9548C" w:rsidRPr="005058F9" w:rsidRDefault="00A9548C" w:rsidP="00CB5684">
            <w:pPr>
              <w:widowControl w:val="0"/>
              <w:jc w:val="center"/>
              <w:rPr>
                <w:rFonts w:ascii="GHEA Grapalat" w:hAnsi="GHEA Grapalat"/>
                <w:sz w:val="16"/>
                <w:szCs w:val="16"/>
              </w:rPr>
            </w:pPr>
          </w:p>
          <w:p w:rsidR="00181A1B" w:rsidRDefault="00A9548C" w:rsidP="00CB5684">
            <w:pPr>
              <w:widowControl w:val="0"/>
              <w:jc w:val="center"/>
              <w:rPr>
                <w:rFonts w:ascii="GHEA Grapalat" w:hAnsi="GHEA Grapalat"/>
                <w:sz w:val="16"/>
                <w:szCs w:val="16"/>
                <w:lang w:val="en-US"/>
              </w:rPr>
            </w:pPr>
            <w:r w:rsidRPr="00A9548C">
              <w:rPr>
                <w:rFonts w:ascii="GHEA Grapalat" w:hAnsi="GHEA Grapalat"/>
                <w:sz w:val="16"/>
                <w:szCs w:val="16"/>
              </w:rPr>
              <w:t>Коробка</w:t>
            </w:r>
          </w:p>
          <w:p w:rsidR="00A9548C" w:rsidRDefault="00A9548C" w:rsidP="00CB5684">
            <w:pPr>
              <w:widowControl w:val="0"/>
              <w:jc w:val="center"/>
              <w:rPr>
                <w:rFonts w:ascii="GHEA Grapalat" w:hAnsi="GHEA Grapalat"/>
                <w:sz w:val="16"/>
                <w:szCs w:val="16"/>
                <w:lang w:val="en-US"/>
              </w:rPr>
            </w:pPr>
          </w:p>
          <w:p w:rsidR="00A9548C" w:rsidRDefault="00A9548C" w:rsidP="00CB5684">
            <w:pPr>
              <w:widowControl w:val="0"/>
              <w:jc w:val="center"/>
              <w:rPr>
                <w:rFonts w:ascii="GHEA Grapalat" w:hAnsi="GHEA Grapalat"/>
                <w:sz w:val="16"/>
                <w:szCs w:val="16"/>
                <w:lang w:val="en-US"/>
              </w:rPr>
            </w:pPr>
          </w:p>
          <w:p w:rsidR="00A9548C" w:rsidRPr="00A9548C" w:rsidRDefault="00A9548C" w:rsidP="00CB5684">
            <w:pPr>
              <w:widowControl w:val="0"/>
              <w:jc w:val="center"/>
              <w:rPr>
                <w:rFonts w:ascii="GHEA Grapalat" w:hAnsi="GHEA Grapalat"/>
                <w:sz w:val="16"/>
                <w:szCs w:val="16"/>
                <w:lang w:val="en-US"/>
              </w:rPr>
            </w:pPr>
          </w:p>
        </w:tc>
        <w:tc>
          <w:tcPr>
            <w:tcW w:w="1417" w:type="dxa"/>
          </w:tcPr>
          <w:p w:rsidR="00181A1B" w:rsidRPr="00B138F3" w:rsidRDefault="00181A1B" w:rsidP="00CB5684">
            <w:pPr>
              <w:widowControl w:val="0"/>
              <w:jc w:val="center"/>
              <w:rPr>
                <w:rFonts w:ascii="GHEA Grapalat" w:hAnsi="GHEA Grapalat"/>
                <w:sz w:val="16"/>
                <w:szCs w:val="16"/>
              </w:rPr>
            </w:pP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851"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20</w:t>
            </w:r>
          </w:p>
        </w:tc>
        <w:tc>
          <w:tcPr>
            <w:tcW w:w="1134" w:type="dxa"/>
            <w:vAlign w:val="center"/>
          </w:tcPr>
          <w:p w:rsidR="00181A1B" w:rsidRPr="0067356B" w:rsidRDefault="00181A1B" w:rsidP="00CB5684">
            <w:pPr>
              <w:widowControl w:val="0"/>
              <w:jc w:val="center"/>
              <w:rPr>
                <w:rFonts w:ascii="GHEA Grapalat" w:hAnsi="GHEA Grapalat"/>
                <w:sz w:val="16"/>
                <w:szCs w:val="16"/>
              </w:rPr>
            </w:pPr>
          </w:p>
        </w:tc>
        <w:tc>
          <w:tcPr>
            <w:tcW w:w="979" w:type="dxa"/>
            <w:vAlign w:val="center"/>
          </w:tcPr>
          <w:p w:rsidR="00181A1B" w:rsidRPr="00772AC2" w:rsidRDefault="00181A1B" w:rsidP="00387FC9">
            <w:pPr>
              <w:jc w:val="center"/>
              <w:rPr>
                <w:rFonts w:ascii="GHEA Grapalat" w:hAnsi="GHEA Grapalat"/>
                <w:sz w:val="18"/>
                <w:szCs w:val="18"/>
                <w:lang w:val="en-US"/>
              </w:rPr>
            </w:pPr>
            <w:r>
              <w:rPr>
                <w:rFonts w:ascii="GHEA Grapalat" w:hAnsi="GHEA Grapalat"/>
                <w:sz w:val="18"/>
                <w:szCs w:val="18"/>
              </w:rPr>
              <w:t>20</w:t>
            </w:r>
          </w:p>
        </w:tc>
        <w:tc>
          <w:tcPr>
            <w:tcW w:w="1006" w:type="dxa"/>
            <w:gridSpan w:val="2"/>
            <w:vAlign w:val="center"/>
          </w:tcPr>
          <w:p w:rsidR="00181A1B" w:rsidRPr="00181A1B" w:rsidRDefault="00181A1B"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r w:rsidR="00E01CF2" w:rsidRPr="002B3DA2" w:rsidTr="00E01CF2">
        <w:trPr>
          <w:gridAfter w:val="1"/>
          <w:wAfter w:w="8" w:type="dxa"/>
          <w:trHeight w:val="243"/>
          <w:jc w:val="center"/>
        </w:trPr>
        <w:tc>
          <w:tcPr>
            <w:tcW w:w="1249" w:type="dxa"/>
            <w:gridSpan w:val="2"/>
            <w:vAlign w:val="center"/>
          </w:tcPr>
          <w:p w:rsidR="00E01CF2" w:rsidRPr="0067356B" w:rsidRDefault="00E01CF2" w:rsidP="00CB5684">
            <w:pPr>
              <w:widowControl w:val="0"/>
              <w:spacing w:after="120"/>
              <w:jc w:val="center"/>
              <w:rPr>
                <w:rFonts w:ascii="GHEA Grapalat" w:hAnsi="GHEA Grapalat"/>
                <w:sz w:val="16"/>
                <w:szCs w:val="16"/>
                <w:lang w:val="en-US"/>
              </w:rPr>
            </w:pPr>
            <w:r>
              <w:rPr>
                <w:rFonts w:ascii="GHEA Grapalat" w:hAnsi="GHEA Grapalat"/>
                <w:sz w:val="16"/>
                <w:szCs w:val="16"/>
                <w:lang w:val="en-US"/>
              </w:rPr>
              <w:t>6</w:t>
            </w:r>
          </w:p>
        </w:tc>
        <w:tc>
          <w:tcPr>
            <w:tcW w:w="2760" w:type="dxa"/>
            <w:vAlign w:val="center"/>
          </w:tcPr>
          <w:p w:rsidR="00E01CF2" w:rsidRDefault="00E01CF2" w:rsidP="00387FC9">
            <w:pPr>
              <w:pStyle w:val="3"/>
              <w:spacing w:line="240" w:lineRule="auto"/>
              <w:rPr>
                <w:rFonts w:ascii="GHEA Grapalat" w:hAnsi="GHEA Grapalat"/>
                <w:i w:val="0"/>
                <w:sz w:val="18"/>
                <w:szCs w:val="18"/>
                <w:lang w:val="en-US"/>
              </w:rPr>
            </w:pPr>
          </w:p>
          <w:p w:rsidR="00E01CF2" w:rsidRPr="00772AC2" w:rsidRDefault="00E01CF2"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30197622</w:t>
            </w:r>
          </w:p>
          <w:p w:rsidR="00E01CF2" w:rsidRPr="00772AC2" w:rsidRDefault="00E01CF2" w:rsidP="00387FC9">
            <w:pPr>
              <w:pStyle w:val="3"/>
              <w:spacing w:line="240" w:lineRule="auto"/>
              <w:rPr>
                <w:rFonts w:ascii="GHEA Grapalat" w:hAnsi="GHEA Grapalat"/>
                <w:i w:val="0"/>
                <w:sz w:val="18"/>
                <w:szCs w:val="18"/>
                <w:lang w:val="hy-AM"/>
              </w:rPr>
            </w:pPr>
          </w:p>
        </w:tc>
        <w:tc>
          <w:tcPr>
            <w:tcW w:w="1631" w:type="dxa"/>
            <w:vAlign w:val="center"/>
          </w:tcPr>
          <w:p w:rsidR="00E01CF2" w:rsidRPr="00181A1B" w:rsidRDefault="00E01CF2" w:rsidP="00181A1B">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Бумага</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формат</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А</w:t>
            </w:r>
            <w:r w:rsidRPr="00181A1B">
              <w:rPr>
                <w:rFonts w:ascii="GHEA Grapalat" w:hAnsi="GHEA Grapalat"/>
                <w:i w:val="0"/>
                <w:sz w:val="18"/>
                <w:szCs w:val="18"/>
                <w:lang w:val="hy-AM"/>
              </w:rPr>
              <w:t>4) 80 г / кв.м.</w:t>
            </w:r>
          </w:p>
        </w:tc>
        <w:tc>
          <w:tcPr>
            <w:tcW w:w="1435" w:type="dxa"/>
          </w:tcPr>
          <w:p w:rsidR="00E01CF2" w:rsidRPr="00CB5684" w:rsidRDefault="00E01CF2" w:rsidP="00CB5684">
            <w:pPr>
              <w:widowControl w:val="0"/>
              <w:jc w:val="center"/>
              <w:rPr>
                <w:rFonts w:ascii="GHEA Grapalat" w:hAnsi="GHEA Grapalat"/>
                <w:sz w:val="16"/>
                <w:szCs w:val="16"/>
              </w:rPr>
            </w:pPr>
          </w:p>
        </w:tc>
        <w:tc>
          <w:tcPr>
            <w:tcW w:w="1710" w:type="dxa"/>
            <w:vAlign w:val="center"/>
          </w:tcPr>
          <w:p w:rsidR="00E01CF2" w:rsidRPr="00E01CF2" w:rsidRDefault="00E01CF2" w:rsidP="00E01CF2">
            <w:pPr>
              <w:pStyle w:val="3"/>
              <w:spacing w:line="240" w:lineRule="auto"/>
              <w:rPr>
                <w:rFonts w:ascii="GHEA Grapalat" w:hAnsi="GHEA Grapalat"/>
                <w:i w:val="0"/>
                <w:sz w:val="18"/>
                <w:szCs w:val="18"/>
                <w:lang w:val="hy-AM"/>
              </w:rPr>
            </w:pPr>
            <w:r w:rsidRPr="00E01CF2">
              <w:rPr>
                <w:rFonts w:ascii="GHEA Grapalat" w:hAnsi="GHEA Grapalat"/>
                <w:i w:val="0"/>
                <w:sz w:val="18"/>
                <w:szCs w:val="18"/>
                <w:lang w:val="hy-AM"/>
              </w:rPr>
              <w:t>Бумага формата А4</w:t>
            </w:r>
          </w:p>
          <w:p w:rsidR="00E01CF2" w:rsidRPr="00E01CF2" w:rsidRDefault="00E01CF2" w:rsidP="00E01CF2">
            <w:pPr>
              <w:pStyle w:val="3"/>
              <w:spacing w:line="240" w:lineRule="auto"/>
              <w:rPr>
                <w:rFonts w:ascii="GHEA Grapalat" w:hAnsi="GHEA Grapalat"/>
                <w:i w:val="0"/>
                <w:sz w:val="18"/>
                <w:szCs w:val="18"/>
                <w:lang w:val="hy-AM"/>
              </w:rPr>
            </w:pPr>
            <w:r w:rsidRPr="00E01CF2">
              <w:rPr>
                <w:rFonts w:ascii="GHEA Grapalat" w:hAnsi="GHEA Grapalat"/>
                <w:i w:val="0"/>
                <w:sz w:val="18"/>
                <w:szCs w:val="18"/>
                <w:lang w:val="hy-AM"/>
              </w:rPr>
              <w:t>Бумага для потребительских форматов, не глянцевая. Предназначена для письма, печати и офисной работы. Размеры 210x297 мм для одинарных и двойных листов, белизна не менее 95%, плотность 80 г / кв.м. Упакованные или в коробках, по 500 листов каждая.</w:t>
            </w:r>
          </w:p>
        </w:tc>
        <w:tc>
          <w:tcPr>
            <w:tcW w:w="1240" w:type="dxa"/>
            <w:vAlign w:val="center"/>
          </w:tcPr>
          <w:p w:rsidR="00E01CF2" w:rsidRDefault="00E01CF2" w:rsidP="00387FC9">
            <w:pPr>
              <w:jc w:val="center"/>
              <w:rPr>
                <w:rFonts w:ascii="GHEA Grapalat" w:hAnsi="GHEA Grapalat"/>
                <w:sz w:val="20"/>
                <w:szCs w:val="20"/>
              </w:rPr>
            </w:pPr>
            <w:r>
              <w:rPr>
                <w:rFonts w:ascii="GHEA Grapalat" w:hAnsi="GHEA Grapalat" w:cs="Arial"/>
                <w:sz w:val="20"/>
                <w:szCs w:val="20"/>
              </w:rPr>
              <w:t>кг</w:t>
            </w:r>
          </w:p>
        </w:tc>
        <w:tc>
          <w:tcPr>
            <w:tcW w:w="1417" w:type="dxa"/>
          </w:tcPr>
          <w:p w:rsidR="00E01CF2" w:rsidRPr="00B138F3" w:rsidRDefault="00E01CF2" w:rsidP="00CB5684">
            <w:pPr>
              <w:widowControl w:val="0"/>
              <w:jc w:val="center"/>
              <w:rPr>
                <w:rFonts w:ascii="GHEA Grapalat" w:hAnsi="GHEA Grapalat"/>
                <w:sz w:val="16"/>
                <w:szCs w:val="16"/>
              </w:rPr>
            </w:pPr>
          </w:p>
        </w:tc>
        <w:tc>
          <w:tcPr>
            <w:tcW w:w="1134" w:type="dxa"/>
            <w:vAlign w:val="center"/>
          </w:tcPr>
          <w:p w:rsidR="00E01CF2" w:rsidRPr="0067356B" w:rsidRDefault="00E01CF2" w:rsidP="00CB5684">
            <w:pPr>
              <w:widowControl w:val="0"/>
              <w:jc w:val="center"/>
              <w:rPr>
                <w:rFonts w:ascii="GHEA Grapalat" w:hAnsi="GHEA Grapalat"/>
                <w:sz w:val="16"/>
                <w:szCs w:val="16"/>
              </w:rPr>
            </w:pPr>
          </w:p>
        </w:tc>
        <w:tc>
          <w:tcPr>
            <w:tcW w:w="851" w:type="dxa"/>
            <w:vAlign w:val="center"/>
          </w:tcPr>
          <w:p w:rsidR="00E01CF2" w:rsidRPr="00772AC2" w:rsidRDefault="00E01CF2" w:rsidP="00387FC9">
            <w:pPr>
              <w:jc w:val="center"/>
              <w:rPr>
                <w:rFonts w:ascii="GHEA Grapalat" w:hAnsi="GHEA Grapalat"/>
                <w:sz w:val="18"/>
                <w:szCs w:val="18"/>
                <w:lang w:val="en-US"/>
              </w:rPr>
            </w:pPr>
            <w:r>
              <w:rPr>
                <w:rFonts w:ascii="GHEA Grapalat" w:hAnsi="GHEA Grapalat"/>
                <w:sz w:val="18"/>
                <w:szCs w:val="18"/>
              </w:rPr>
              <w:t>600</w:t>
            </w:r>
          </w:p>
        </w:tc>
        <w:tc>
          <w:tcPr>
            <w:tcW w:w="1134" w:type="dxa"/>
            <w:vAlign w:val="center"/>
          </w:tcPr>
          <w:p w:rsidR="00E01CF2" w:rsidRPr="0067356B" w:rsidRDefault="00E01CF2" w:rsidP="00CB5684">
            <w:pPr>
              <w:widowControl w:val="0"/>
              <w:jc w:val="center"/>
              <w:rPr>
                <w:rFonts w:ascii="GHEA Grapalat" w:hAnsi="GHEA Grapalat"/>
                <w:sz w:val="16"/>
                <w:szCs w:val="16"/>
              </w:rPr>
            </w:pPr>
          </w:p>
        </w:tc>
        <w:tc>
          <w:tcPr>
            <w:tcW w:w="979" w:type="dxa"/>
            <w:vAlign w:val="center"/>
          </w:tcPr>
          <w:p w:rsidR="00E01CF2" w:rsidRPr="00772AC2" w:rsidRDefault="00E01CF2" w:rsidP="00387FC9">
            <w:pPr>
              <w:jc w:val="center"/>
              <w:rPr>
                <w:rFonts w:ascii="GHEA Grapalat" w:hAnsi="GHEA Grapalat"/>
                <w:sz w:val="18"/>
                <w:szCs w:val="18"/>
                <w:lang w:val="en-US"/>
              </w:rPr>
            </w:pPr>
            <w:r>
              <w:rPr>
                <w:rFonts w:ascii="GHEA Grapalat" w:hAnsi="GHEA Grapalat"/>
                <w:sz w:val="18"/>
                <w:szCs w:val="18"/>
              </w:rPr>
              <w:t>600</w:t>
            </w:r>
          </w:p>
        </w:tc>
        <w:tc>
          <w:tcPr>
            <w:tcW w:w="1006" w:type="dxa"/>
            <w:gridSpan w:val="2"/>
            <w:vAlign w:val="center"/>
          </w:tcPr>
          <w:p w:rsidR="00E01CF2" w:rsidRPr="00181A1B" w:rsidRDefault="00E01CF2"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r w:rsidR="00E01CF2" w:rsidRPr="002B3DA2" w:rsidTr="00E01CF2">
        <w:trPr>
          <w:gridAfter w:val="1"/>
          <w:wAfter w:w="8" w:type="dxa"/>
          <w:trHeight w:val="243"/>
          <w:jc w:val="center"/>
        </w:trPr>
        <w:tc>
          <w:tcPr>
            <w:tcW w:w="1249" w:type="dxa"/>
            <w:gridSpan w:val="2"/>
            <w:vAlign w:val="center"/>
          </w:tcPr>
          <w:p w:rsidR="00E01CF2" w:rsidRPr="0067356B" w:rsidRDefault="00E01CF2" w:rsidP="00CB5684">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2760" w:type="dxa"/>
            <w:vAlign w:val="center"/>
          </w:tcPr>
          <w:p w:rsidR="00E01CF2" w:rsidRDefault="00E01CF2" w:rsidP="00387FC9">
            <w:pPr>
              <w:pStyle w:val="3"/>
              <w:spacing w:line="240" w:lineRule="auto"/>
              <w:rPr>
                <w:rFonts w:ascii="GHEA Grapalat" w:hAnsi="GHEA Grapalat"/>
                <w:i w:val="0"/>
                <w:sz w:val="18"/>
                <w:szCs w:val="18"/>
                <w:lang w:val="en-US"/>
              </w:rPr>
            </w:pPr>
          </w:p>
          <w:p w:rsidR="00E01CF2" w:rsidRPr="00772AC2" w:rsidRDefault="00E01CF2"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30192133</w:t>
            </w:r>
          </w:p>
          <w:p w:rsidR="00E01CF2" w:rsidRPr="00772AC2" w:rsidRDefault="00E01CF2" w:rsidP="00387FC9">
            <w:pPr>
              <w:pStyle w:val="3"/>
              <w:spacing w:line="240" w:lineRule="auto"/>
              <w:rPr>
                <w:rFonts w:ascii="GHEA Grapalat" w:hAnsi="GHEA Grapalat"/>
                <w:i w:val="0"/>
                <w:sz w:val="18"/>
                <w:szCs w:val="18"/>
                <w:lang w:val="hy-AM"/>
              </w:rPr>
            </w:pPr>
          </w:p>
        </w:tc>
        <w:tc>
          <w:tcPr>
            <w:tcW w:w="1631" w:type="dxa"/>
            <w:vAlign w:val="center"/>
          </w:tcPr>
          <w:p w:rsidR="00E01CF2" w:rsidRPr="00181A1B" w:rsidRDefault="00E01CF2" w:rsidP="00181A1B">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Точилка металлическая</w:t>
            </w:r>
          </w:p>
        </w:tc>
        <w:tc>
          <w:tcPr>
            <w:tcW w:w="1435" w:type="dxa"/>
          </w:tcPr>
          <w:p w:rsidR="00E01CF2" w:rsidRPr="00CB5684" w:rsidRDefault="00E01CF2" w:rsidP="00CB5684">
            <w:pPr>
              <w:widowControl w:val="0"/>
              <w:jc w:val="center"/>
              <w:rPr>
                <w:rFonts w:ascii="GHEA Grapalat" w:hAnsi="GHEA Grapalat"/>
                <w:sz w:val="16"/>
                <w:szCs w:val="16"/>
              </w:rPr>
            </w:pPr>
          </w:p>
        </w:tc>
        <w:tc>
          <w:tcPr>
            <w:tcW w:w="1710" w:type="dxa"/>
            <w:vAlign w:val="center"/>
          </w:tcPr>
          <w:p w:rsidR="00C5706F" w:rsidRPr="00C5706F" w:rsidRDefault="00C5706F" w:rsidP="00C5706F">
            <w:pPr>
              <w:pStyle w:val="3"/>
              <w:spacing w:line="240" w:lineRule="auto"/>
              <w:rPr>
                <w:rFonts w:ascii="GHEA Grapalat" w:hAnsi="GHEA Grapalat"/>
                <w:i w:val="0"/>
                <w:sz w:val="18"/>
                <w:szCs w:val="18"/>
                <w:lang w:val="hy-AM"/>
              </w:rPr>
            </w:pPr>
            <w:r w:rsidRPr="00C5706F">
              <w:rPr>
                <w:rFonts w:ascii="GHEA Grapalat" w:hAnsi="GHEA Grapalat"/>
                <w:i w:val="0"/>
                <w:sz w:val="18"/>
                <w:szCs w:val="18"/>
                <w:lang w:val="hy-AM"/>
              </w:rPr>
              <w:t>Металлические двухместные,</w:t>
            </w:r>
          </w:p>
          <w:p w:rsidR="00E01CF2" w:rsidRPr="00C5706F" w:rsidRDefault="00C5706F" w:rsidP="00C5706F">
            <w:pPr>
              <w:pStyle w:val="3"/>
              <w:spacing w:line="240" w:lineRule="auto"/>
              <w:rPr>
                <w:rFonts w:ascii="GHEA Grapalat" w:hAnsi="GHEA Grapalat"/>
                <w:i w:val="0"/>
                <w:sz w:val="18"/>
                <w:szCs w:val="18"/>
                <w:lang w:val="hy-AM"/>
              </w:rPr>
            </w:pPr>
            <w:r w:rsidRPr="00C5706F">
              <w:rPr>
                <w:rFonts w:ascii="GHEA Grapalat" w:hAnsi="GHEA Grapalat"/>
                <w:i w:val="0"/>
                <w:sz w:val="18"/>
                <w:szCs w:val="18"/>
                <w:lang w:val="hy-AM"/>
              </w:rPr>
              <w:t xml:space="preserve">С большими и маленькими </w:t>
            </w:r>
            <w:r w:rsidRPr="00C5706F">
              <w:rPr>
                <w:rFonts w:ascii="GHEA Grapalat" w:hAnsi="GHEA Grapalat"/>
                <w:i w:val="0"/>
                <w:sz w:val="18"/>
                <w:szCs w:val="18"/>
                <w:lang w:val="hy-AM"/>
              </w:rPr>
              <w:lastRenderedPageBreak/>
              <w:t>отверстиями</w:t>
            </w:r>
          </w:p>
        </w:tc>
        <w:tc>
          <w:tcPr>
            <w:tcW w:w="1240" w:type="dxa"/>
          </w:tcPr>
          <w:p w:rsidR="00C5706F" w:rsidRPr="002161FA" w:rsidRDefault="00C5706F" w:rsidP="00CB5684">
            <w:pPr>
              <w:widowControl w:val="0"/>
              <w:jc w:val="center"/>
              <w:rPr>
                <w:rFonts w:ascii="GHEA Grapalat" w:hAnsi="GHEA Grapalat"/>
                <w:sz w:val="16"/>
                <w:szCs w:val="16"/>
              </w:rPr>
            </w:pPr>
          </w:p>
          <w:p w:rsidR="00E01CF2" w:rsidRPr="00B138F3" w:rsidRDefault="00C5706F" w:rsidP="00CB5684">
            <w:pPr>
              <w:widowControl w:val="0"/>
              <w:jc w:val="center"/>
              <w:rPr>
                <w:rFonts w:ascii="GHEA Grapalat" w:hAnsi="GHEA Grapalat"/>
                <w:sz w:val="16"/>
                <w:szCs w:val="16"/>
              </w:rPr>
            </w:pPr>
            <w:proofErr w:type="spellStart"/>
            <w:proofErr w:type="gramStart"/>
            <w:r w:rsidRPr="00181A1B">
              <w:rPr>
                <w:rFonts w:ascii="GHEA Grapalat" w:hAnsi="GHEA Grapalat"/>
                <w:sz w:val="16"/>
                <w:szCs w:val="16"/>
              </w:rPr>
              <w:t>шт</w:t>
            </w:r>
            <w:proofErr w:type="spellEnd"/>
            <w:proofErr w:type="gramEnd"/>
          </w:p>
        </w:tc>
        <w:tc>
          <w:tcPr>
            <w:tcW w:w="1417" w:type="dxa"/>
          </w:tcPr>
          <w:p w:rsidR="00E01CF2" w:rsidRPr="00B138F3" w:rsidRDefault="00E01CF2" w:rsidP="00CB5684">
            <w:pPr>
              <w:widowControl w:val="0"/>
              <w:jc w:val="center"/>
              <w:rPr>
                <w:rFonts w:ascii="GHEA Grapalat" w:hAnsi="GHEA Grapalat"/>
                <w:sz w:val="16"/>
                <w:szCs w:val="16"/>
              </w:rPr>
            </w:pPr>
          </w:p>
        </w:tc>
        <w:tc>
          <w:tcPr>
            <w:tcW w:w="1134" w:type="dxa"/>
            <w:vAlign w:val="center"/>
          </w:tcPr>
          <w:p w:rsidR="00E01CF2" w:rsidRPr="0067356B" w:rsidRDefault="00E01CF2" w:rsidP="00CB5684">
            <w:pPr>
              <w:widowControl w:val="0"/>
              <w:jc w:val="center"/>
              <w:rPr>
                <w:rFonts w:ascii="GHEA Grapalat" w:hAnsi="GHEA Grapalat"/>
                <w:sz w:val="16"/>
                <w:szCs w:val="16"/>
              </w:rPr>
            </w:pPr>
          </w:p>
        </w:tc>
        <w:tc>
          <w:tcPr>
            <w:tcW w:w="851" w:type="dxa"/>
            <w:vAlign w:val="center"/>
          </w:tcPr>
          <w:p w:rsidR="00E01CF2" w:rsidRPr="001F17C9" w:rsidRDefault="00E01CF2" w:rsidP="00387FC9">
            <w:pPr>
              <w:jc w:val="center"/>
              <w:rPr>
                <w:rFonts w:ascii="GHEA Grapalat" w:hAnsi="GHEA Grapalat"/>
                <w:sz w:val="18"/>
                <w:szCs w:val="18"/>
                <w:lang w:val="en-US"/>
              </w:rPr>
            </w:pPr>
            <w:r>
              <w:rPr>
                <w:rFonts w:ascii="GHEA Grapalat" w:hAnsi="GHEA Grapalat"/>
                <w:sz w:val="18"/>
                <w:szCs w:val="18"/>
              </w:rPr>
              <w:t>6</w:t>
            </w:r>
          </w:p>
        </w:tc>
        <w:tc>
          <w:tcPr>
            <w:tcW w:w="1134" w:type="dxa"/>
            <w:vAlign w:val="center"/>
          </w:tcPr>
          <w:p w:rsidR="00E01CF2" w:rsidRPr="0067356B" w:rsidRDefault="00E01CF2" w:rsidP="00CB5684">
            <w:pPr>
              <w:widowControl w:val="0"/>
              <w:jc w:val="center"/>
              <w:rPr>
                <w:rFonts w:ascii="GHEA Grapalat" w:hAnsi="GHEA Grapalat"/>
                <w:sz w:val="16"/>
                <w:szCs w:val="16"/>
              </w:rPr>
            </w:pPr>
          </w:p>
        </w:tc>
        <w:tc>
          <w:tcPr>
            <w:tcW w:w="979" w:type="dxa"/>
            <w:vAlign w:val="center"/>
          </w:tcPr>
          <w:p w:rsidR="00E01CF2" w:rsidRPr="001F17C9" w:rsidRDefault="00E01CF2" w:rsidP="00387FC9">
            <w:pPr>
              <w:jc w:val="center"/>
              <w:rPr>
                <w:rFonts w:ascii="GHEA Grapalat" w:hAnsi="GHEA Grapalat"/>
                <w:sz w:val="18"/>
                <w:szCs w:val="18"/>
                <w:lang w:val="en-US"/>
              </w:rPr>
            </w:pPr>
            <w:r>
              <w:rPr>
                <w:rFonts w:ascii="GHEA Grapalat" w:hAnsi="GHEA Grapalat"/>
                <w:sz w:val="18"/>
                <w:szCs w:val="18"/>
              </w:rPr>
              <w:t>6</w:t>
            </w:r>
          </w:p>
        </w:tc>
        <w:tc>
          <w:tcPr>
            <w:tcW w:w="1006" w:type="dxa"/>
            <w:gridSpan w:val="2"/>
            <w:vAlign w:val="center"/>
          </w:tcPr>
          <w:p w:rsidR="00E01CF2" w:rsidRPr="00181A1B" w:rsidRDefault="00E01CF2"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w:t>
            </w:r>
            <w:r w:rsidRPr="00181A1B">
              <w:rPr>
                <w:rFonts w:ascii="GHEA Grapalat" w:hAnsi="GHEA Grapalat"/>
                <w:sz w:val="16"/>
                <w:szCs w:val="16"/>
              </w:rPr>
              <w:lastRenderedPageBreak/>
              <w:t xml:space="preserve">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r w:rsidR="00E01CF2" w:rsidRPr="002B3DA2" w:rsidTr="00E01CF2">
        <w:trPr>
          <w:gridAfter w:val="1"/>
          <w:wAfter w:w="8" w:type="dxa"/>
          <w:trHeight w:val="243"/>
          <w:jc w:val="center"/>
        </w:trPr>
        <w:tc>
          <w:tcPr>
            <w:tcW w:w="1249" w:type="dxa"/>
            <w:gridSpan w:val="2"/>
            <w:vAlign w:val="center"/>
          </w:tcPr>
          <w:p w:rsidR="00E01CF2" w:rsidRPr="0067356B" w:rsidRDefault="00E01CF2" w:rsidP="00CB5684">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8</w:t>
            </w:r>
          </w:p>
        </w:tc>
        <w:tc>
          <w:tcPr>
            <w:tcW w:w="2760" w:type="dxa"/>
            <w:vAlign w:val="center"/>
          </w:tcPr>
          <w:p w:rsidR="00E01CF2" w:rsidRDefault="00E01CF2" w:rsidP="00387FC9">
            <w:pPr>
              <w:pStyle w:val="3"/>
              <w:spacing w:line="240" w:lineRule="auto"/>
              <w:rPr>
                <w:rFonts w:ascii="GHEA Grapalat" w:hAnsi="GHEA Grapalat"/>
                <w:i w:val="0"/>
                <w:sz w:val="18"/>
                <w:szCs w:val="18"/>
                <w:lang w:val="en-US"/>
              </w:rPr>
            </w:pPr>
          </w:p>
          <w:p w:rsidR="00E01CF2" w:rsidRPr="00772AC2" w:rsidRDefault="00E01CF2"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35821400</w:t>
            </w:r>
          </w:p>
          <w:p w:rsidR="00E01CF2" w:rsidRPr="00772AC2" w:rsidRDefault="00E01CF2" w:rsidP="00387FC9">
            <w:pPr>
              <w:pStyle w:val="3"/>
              <w:spacing w:line="240" w:lineRule="auto"/>
              <w:rPr>
                <w:rFonts w:ascii="GHEA Grapalat" w:hAnsi="GHEA Grapalat"/>
                <w:i w:val="0"/>
                <w:sz w:val="18"/>
                <w:szCs w:val="18"/>
                <w:lang w:val="hy-AM"/>
              </w:rPr>
            </w:pPr>
          </w:p>
        </w:tc>
        <w:tc>
          <w:tcPr>
            <w:tcW w:w="1631" w:type="dxa"/>
            <w:vAlign w:val="center"/>
          </w:tcPr>
          <w:p w:rsidR="00E01CF2" w:rsidRPr="00181A1B" w:rsidRDefault="00E01CF2" w:rsidP="00181A1B">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Государственный флаг РА</w:t>
            </w:r>
          </w:p>
        </w:tc>
        <w:tc>
          <w:tcPr>
            <w:tcW w:w="1435" w:type="dxa"/>
          </w:tcPr>
          <w:p w:rsidR="00E01CF2" w:rsidRPr="00B138F3" w:rsidRDefault="00E01CF2" w:rsidP="00CB5684">
            <w:pPr>
              <w:widowControl w:val="0"/>
              <w:jc w:val="center"/>
              <w:rPr>
                <w:rFonts w:ascii="GHEA Grapalat" w:hAnsi="GHEA Grapalat"/>
                <w:sz w:val="16"/>
                <w:szCs w:val="16"/>
              </w:rPr>
            </w:pPr>
            <w:r w:rsidRPr="00FD13ED">
              <w:rPr>
                <w:rFonts w:ascii="GHEA Grapalat" w:hAnsi="GHEA Grapalat"/>
                <w:sz w:val="16"/>
                <w:szCs w:val="16"/>
              </w:rPr>
              <w:t>.</w:t>
            </w:r>
          </w:p>
        </w:tc>
        <w:tc>
          <w:tcPr>
            <w:tcW w:w="1710" w:type="dxa"/>
          </w:tcPr>
          <w:p w:rsidR="00E01CF2" w:rsidRPr="00C5706F" w:rsidRDefault="00C5706F" w:rsidP="00C5706F">
            <w:pPr>
              <w:pStyle w:val="3"/>
              <w:spacing w:line="240" w:lineRule="auto"/>
              <w:rPr>
                <w:rFonts w:ascii="GHEA Grapalat" w:hAnsi="GHEA Grapalat"/>
                <w:i w:val="0"/>
                <w:sz w:val="18"/>
                <w:szCs w:val="18"/>
                <w:lang w:val="hy-AM"/>
              </w:rPr>
            </w:pPr>
            <w:r w:rsidRPr="00C5706F">
              <w:rPr>
                <w:rFonts w:ascii="GHEA Grapalat" w:hAnsi="GHEA Grapalat"/>
                <w:i w:val="0"/>
                <w:sz w:val="18"/>
                <w:szCs w:val="18"/>
                <w:lang w:val="hy-AM"/>
              </w:rPr>
              <w:t>Государственный триколор РА: ткань с 100% полиэстерной,водонепроницаемой тканью, боковой фланец флага шь с цветком шириной 1 см, с обратной связью на левом фланце шириной 5 см, с горизонтальными равномерными полосами красного, синего и оранжевого цвета сверху донизу.:</w:t>
            </w:r>
          </w:p>
        </w:tc>
        <w:tc>
          <w:tcPr>
            <w:tcW w:w="1240" w:type="dxa"/>
            <w:vAlign w:val="center"/>
          </w:tcPr>
          <w:p w:rsidR="00E01CF2" w:rsidRPr="00B138F3" w:rsidRDefault="00E01CF2" w:rsidP="00CB5684">
            <w:pPr>
              <w:widowControl w:val="0"/>
              <w:jc w:val="center"/>
              <w:rPr>
                <w:rFonts w:ascii="GHEA Grapalat" w:hAnsi="GHEA Grapalat"/>
                <w:sz w:val="16"/>
                <w:szCs w:val="16"/>
              </w:rPr>
            </w:pPr>
            <w:proofErr w:type="spellStart"/>
            <w:proofErr w:type="gramStart"/>
            <w:r w:rsidRPr="00C748AF">
              <w:rPr>
                <w:rFonts w:ascii="GHEA Grapalat" w:hAnsi="GHEA Grapalat"/>
                <w:sz w:val="16"/>
                <w:szCs w:val="16"/>
              </w:rPr>
              <w:t>шт</w:t>
            </w:r>
            <w:proofErr w:type="spellEnd"/>
            <w:proofErr w:type="gramEnd"/>
          </w:p>
        </w:tc>
        <w:tc>
          <w:tcPr>
            <w:tcW w:w="1417" w:type="dxa"/>
          </w:tcPr>
          <w:p w:rsidR="00E01CF2" w:rsidRPr="00B138F3" w:rsidRDefault="00E01CF2" w:rsidP="00CB5684">
            <w:pPr>
              <w:widowControl w:val="0"/>
              <w:jc w:val="center"/>
              <w:rPr>
                <w:rFonts w:ascii="GHEA Grapalat" w:hAnsi="GHEA Grapalat"/>
                <w:sz w:val="16"/>
                <w:szCs w:val="16"/>
              </w:rPr>
            </w:pPr>
          </w:p>
        </w:tc>
        <w:tc>
          <w:tcPr>
            <w:tcW w:w="1134" w:type="dxa"/>
          </w:tcPr>
          <w:p w:rsidR="00E01CF2" w:rsidRPr="00B138F3" w:rsidRDefault="00E01CF2" w:rsidP="00CB5684">
            <w:pPr>
              <w:widowControl w:val="0"/>
              <w:jc w:val="center"/>
              <w:rPr>
                <w:rFonts w:ascii="GHEA Grapalat" w:hAnsi="GHEA Grapalat"/>
                <w:sz w:val="16"/>
                <w:szCs w:val="16"/>
              </w:rPr>
            </w:pPr>
          </w:p>
        </w:tc>
        <w:tc>
          <w:tcPr>
            <w:tcW w:w="851" w:type="dxa"/>
            <w:vAlign w:val="center"/>
          </w:tcPr>
          <w:p w:rsidR="00E01CF2" w:rsidRPr="001F17C9" w:rsidRDefault="00E01CF2" w:rsidP="00387FC9">
            <w:pPr>
              <w:jc w:val="center"/>
              <w:rPr>
                <w:rFonts w:ascii="GHEA Grapalat" w:hAnsi="GHEA Grapalat"/>
                <w:sz w:val="18"/>
                <w:szCs w:val="18"/>
                <w:lang w:val="en-US"/>
              </w:rPr>
            </w:pPr>
            <w:r>
              <w:rPr>
                <w:rFonts w:ascii="GHEA Grapalat" w:hAnsi="GHEA Grapalat"/>
                <w:sz w:val="18"/>
                <w:szCs w:val="18"/>
              </w:rPr>
              <w:t>2</w:t>
            </w:r>
          </w:p>
        </w:tc>
        <w:tc>
          <w:tcPr>
            <w:tcW w:w="1134" w:type="dxa"/>
            <w:vAlign w:val="center"/>
          </w:tcPr>
          <w:p w:rsidR="00E01CF2" w:rsidRPr="006F21DF" w:rsidRDefault="00E01CF2" w:rsidP="00CB5684">
            <w:pPr>
              <w:widowControl w:val="0"/>
              <w:spacing w:after="120"/>
              <w:jc w:val="center"/>
              <w:rPr>
                <w:rFonts w:ascii="GHEA Grapalat" w:hAnsi="GHEA Grapalat"/>
                <w:sz w:val="16"/>
                <w:szCs w:val="16"/>
              </w:rPr>
            </w:pPr>
          </w:p>
        </w:tc>
        <w:tc>
          <w:tcPr>
            <w:tcW w:w="979" w:type="dxa"/>
            <w:vAlign w:val="center"/>
          </w:tcPr>
          <w:p w:rsidR="00E01CF2" w:rsidRPr="001F17C9" w:rsidRDefault="00E01CF2" w:rsidP="00387FC9">
            <w:pPr>
              <w:jc w:val="center"/>
              <w:rPr>
                <w:rFonts w:ascii="GHEA Grapalat" w:hAnsi="GHEA Grapalat"/>
                <w:sz w:val="18"/>
                <w:szCs w:val="18"/>
                <w:lang w:val="en-US"/>
              </w:rPr>
            </w:pPr>
            <w:r>
              <w:rPr>
                <w:rFonts w:ascii="GHEA Grapalat" w:hAnsi="GHEA Grapalat"/>
                <w:sz w:val="18"/>
                <w:szCs w:val="18"/>
              </w:rPr>
              <w:t>2</w:t>
            </w:r>
          </w:p>
        </w:tc>
        <w:tc>
          <w:tcPr>
            <w:tcW w:w="1006" w:type="dxa"/>
            <w:gridSpan w:val="2"/>
            <w:vAlign w:val="center"/>
          </w:tcPr>
          <w:p w:rsidR="00E01CF2" w:rsidRPr="00181A1B" w:rsidRDefault="00E01CF2" w:rsidP="0067356B">
            <w:pPr>
              <w:widowControl w:val="0"/>
              <w:jc w:val="center"/>
              <w:rPr>
                <w:rFonts w:ascii="GHEA Grapalat" w:hAnsi="GHEA Grapalat"/>
                <w:sz w:val="16"/>
                <w:szCs w:val="16"/>
              </w:rPr>
            </w:pPr>
            <w:r w:rsidRPr="00181A1B">
              <w:rPr>
                <w:rFonts w:ascii="GHEA Grapalat" w:hAnsi="GHEA Grapalat"/>
                <w:sz w:val="16"/>
                <w:szCs w:val="16"/>
              </w:rPr>
              <w:t xml:space="preserve">20 дней со дня </w:t>
            </w:r>
            <w:proofErr w:type="gramStart"/>
            <w:r w:rsidRPr="00181A1B">
              <w:rPr>
                <w:rFonts w:ascii="GHEA Grapalat" w:hAnsi="GHEA Grapalat"/>
                <w:sz w:val="16"/>
                <w:szCs w:val="16"/>
              </w:rPr>
              <w:t>вступления</w:t>
            </w:r>
            <w:proofErr w:type="gramEnd"/>
            <w:r w:rsidRPr="00181A1B">
              <w:rPr>
                <w:rFonts w:ascii="GHEA Grapalat" w:hAnsi="GHEA Grapalat"/>
                <w:sz w:val="16"/>
                <w:szCs w:val="16"/>
              </w:rPr>
              <w:t xml:space="preserve"> в силу заключаемого между сторонами соглашения в случае </w:t>
            </w:r>
            <w:proofErr w:type="spellStart"/>
            <w:r w:rsidRPr="00181A1B">
              <w:rPr>
                <w:rFonts w:ascii="GHEA Grapalat" w:hAnsi="GHEA Grapalat"/>
                <w:sz w:val="16"/>
                <w:szCs w:val="16"/>
              </w:rPr>
              <w:t>предусмотрения</w:t>
            </w:r>
            <w:proofErr w:type="spellEnd"/>
            <w:r w:rsidRPr="00181A1B">
              <w:rPr>
                <w:rFonts w:ascii="GHEA Grapalat" w:hAnsi="GHEA Grapalat"/>
                <w:sz w:val="16"/>
                <w:szCs w:val="16"/>
              </w:rPr>
              <w:t xml:space="preserve"> финансовых средств.</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D915F5">
        <w:rPr>
          <w:rFonts w:ascii="GHEA Grapalat" w:hAnsi="GHEA Grapalat"/>
          <w:i/>
        </w:rPr>
        <w:t>IKVCIK-GHAPDzB-22/</w:t>
      </w:r>
      <w:r w:rsidR="00D915F5" w:rsidRPr="00D915F5">
        <w:rPr>
          <w:rFonts w:ascii="GHEA Grapalat" w:hAnsi="GHEA Grapalat"/>
          <w:i/>
        </w:rPr>
        <w:t>14</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915F5" w:rsidRPr="00D915F5">
        <w:rPr>
          <w:rFonts w:ascii="GHEA Grapalat" w:hAnsi="GHEA Grapalat"/>
          <w:i/>
        </w:rPr>
        <w:t>22</w:t>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8"/>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8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68"/>
        <w:gridCol w:w="1853"/>
        <w:gridCol w:w="786"/>
        <w:gridCol w:w="868"/>
        <w:gridCol w:w="694"/>
        <w:gridCol w:w="706"/>
        <w:gridCol w:w="588"/>
        <w:gridCol w:w="740"/>
        <w:gridCol w:w="700"/>
        <w:gridCol w:w="826"/>
        <w:gridCol w:w="867"/>
        <w:gridCol w:w="850"/>
        <w:gridCol w:w="967"/>
        <w:gridCol w:w="851"/>
        <w:gridCol w:w="793"/>
      </w:tblGrid>
      <w:tr w:rsidR="00B138F3" w:rsidRPr="00B138F3" w:rsidTr="00D915F5">
        <w:trPr>
          <w:trHeight w:val="305"/>
          <w:jc w:val="center"/>
        </w:trPr>
        <w:tc>
          <w:tcPr>
            <w:tcW w:w="15858"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D915F5">
        <w:trPr>
          <w:trHeight w:val="747"/>
          <w:jc w:val="center"/>
        </w:trPr>
        <w:tc>
          <w:tcPr>
            <w:tcW w:w="1702"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7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8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228" w:type="dxa"/>
            <w:gridSpan w:val="13"/>
            <w:vAlign w:val="center"/>
          </w:tcPr>
          <w:p w:rsidR="00071D1C" w:rsidRPr="00C5706F"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C5706F" w:rsidRPr="00C5706F">
              <w:rPr>
                <w:rFonts w:ascii="GHEA Grapalat" w:hAnsi="GHEA Grapalat"/>
                <w:sz w:val="16"/>
                <w:szCs w:val="16"/>
              </w:rPr>
              <w:t>2</w:t>
            </w:r>
            <w:r w:rsidR="00C5706F" w:rsidRPr="00D915F5">
              <w:rPr>
                <w:rFonts w:ascii="GHEA Grapalat" w:hAnsi="GHEA Grapalat"/>
                <w:sz w:val="16"/>
                <w:szCs w:val="16"/>
              </w:rPr>
              <w:t>2</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9"/>
              <w:t>**</w:t>
            </w:r>
          </w:p>
        </w:tc>
      </w:tr>
      <w:tr w:rsidR="00B138F3" w:rsidRPr="00B138F3" w:rsidTr="00D915F5">
        <w:trPr>
          <w:trHeight w:val="594"/>
          <w:jc w:val="center"/>
        </w:trPr>
        <w:tc>
          <w:tcPr>
            <w:tcW w:w="1702" w:type="dxa"/>
          </w:tcPr>
          <w:p w:rsidR="00071D1C" w:rsidRPr="00B138F3" w:rsidRDefault="00071D1C" w:rsidP="00B46D58">
            <w:pPr>
              <w:widowControl w:val="0"/>
              <w:jc w:val="center"/>
              <w:rPr>
                <w:rFonts w:ascii="GHEA Grapalat" w:hAnsi="GHEA Grapalat"/>
                <w:sz w:val="16"/>
                <w:szCs w:val="16"/>
              </w:rPr>
            </w:pPr>
          </w:p>
        </w:tc>
        <w:tc>
          <w:tcPr>
            <w:tcW w:w="2073" w:type="dxa"/>
          </w:tcPr>
          <w:p w:rsidR="00071D1C" w:rsidRPr="00B138F3" w:rsidRDefault="00071D1C" w:rsidP="00B46D58">
            <w:pPr>
              <w:widowControl w:val="0"/>
              <w:jc w:val="center"/>
              <w:rPr>
                <w:rFonts w:ascii="GHEA Grapalat" w:hAnsi="GHEA Grapalat"/>
                <w:sz w:val="16"/>
                <w:szCs w:val="16"/>
              </w:rPr>
            </w:pPr>
          </w:p>
        </w:tc>
        <w:tc>
          <w:tcPr>
            <w:tcW w:w="1855" w:type="dxa"/>
          </w:tcPr>
          <w:p w:rsidR="00071D1C" w:rsidRPr="00B138F3" w:rsidRDefault="00071D1C" w:rsidP="00B46D58">
            <w:pPr>
              <w:widowControl w:val="0"/>
              <w:jc w:val="center"/>
              <w:rPr>
                <w:rFonts w:ascii="GHEA Grapalat" w:hAnsi="GHEA Grapalat"/>
                <w:sz w:val="16"/>
                <w:szCs w:val="16"/>
              </w:rPr>
            </w:pPr>
          </w:p>
        </w:tc>
        <w:tc>
          <w:tcPr>
            <w:tcW w:w="78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868"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682"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89"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74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5" w:type="dxa"/>
            <w:vAlign w:val="center"/>
          </w:tcPr>
          <w:p w:rsidR="00071D1C" w:rsidRPr="00C5706F"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C5706F" w:rsidRPr="00B138F3" w:rsidTr="00D915F5">
        <w:trPr>
          <w:trHeight w:val="404"/>
          <w:jc w:val="center"/>
        </w:trPr>
        <w:tc>
          <w:tcPr>
            <w:tcW w:w="1702" w:type="dxa"/>
            <w:vAlign w:val="center"/>
          </w:tcPr>
          <w:p w:rsidR="00C5706F" w:rsidRPr="00181A1B" w:rsidRDefault="00C5706F" w:rsidP="00387FC9">
            <w:pPr>
              <w:widowControl w:val="0"/>
              <w:ind w:left="-96" w:right="-108"/>
              <w:jc w:val="center"/>
              <w:rPr>
                <w:rFonts w:ascii="GHEA Grapalat" w:hAnsi="GHEA Grapalat"/>
                <w:sz w:val="16"/>
                <w:szCs w:val="16"/>
              </w:rPr>
            </w:pPr>
            <w:r w:rsidRPr="00181A1B">
              <w:rPr>
                <w:rFonts w:ascii="GHEA Grapalat" w:hAnsi="GHEA Grapalat"/>
                <w:sz w:val="16"/>
                <w:szCs w:val="16"/>
              </w:rPr>
              <w:t>1</w:t>
            </w:r>
          </w:p>
        </w:tc>
        <w:tc>
          <w:tcPr>
            <w:tcW w:w="2073" w:type="dxa"/>
            <w:vAlign w:val="center"/>
          </w:tcPr>
          <w:p w:rsidR="00C5706F" w:rsidRPr="00E46200" w:rsidRDefault="00C5706F" w:rsidP="00387FC9">
            <w:pPr>
              <w:jc w:val="center"/>
              <w:rPr>
                <w:rFonts w:ascii="GHEA Grapalat" w:hAnsi="GHEA Grapalat"/>
                <w:sz w:val="18"/>
                <w:szCs w:val="18"/>
                <w:lang w:val="hy-AM"/>
              </w:rPr>
            </w:pPr>
            <w:r w:rsidRPr="00E46200">
              <w:rPr>
                <w:rFonts w:ascii="GHEA Grapalat" w:hAnsi="GHEA Grapalat"/>
                <w:sz w:val="18"/>
                <w:szCs w:val="18"/>
                <w:lang w:val="hy-AM"/>
              </w:rPr>
              <w:t>22811150</w:t>
            </w: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Блокнот</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с</w:t>
            </w:r>
            <w:r w:rsidRPr="00181A1B">
              <w:rPr>
                <w:rFonts w:ascii="GHEA Grapalat" w:hAnsi="GHEA Grapalat"/>
                <w:i w:val="0"/>
                <w:sz w:val="18"/>
                <w:szCs w:val="18"/>
                <w:lang w:val="hy-AM"/>
              </w:rPr>
              <w:t>о спираль</w:t>
            </w:r>
            <w:r w:rsidRPr="00181A1B">
              <w:rPr>
                <w:rFonts w:ascii="GHEA Grapalat" w:hAnsi="GHEA Grapalat" w:hint="eastAsia"/>
                <w:i w:val="0"/>
                <w:sz w:val="18"/>
                <w:szCs w:val="18"/>
                <w:lang w:val="hy-AM"/>
              </w:rPr>
              <w:t>ю</w:t>
            </w:r>
            <w:r w:rsidRPr="00181A1B">
              <w:rPr>
                <w:rFonts w:ascii="GHEA Grapalat" w:hAnsi="GHEA Grapalat"/>
                <w:i w:val="0"/>
                <w:sz w:val="18"/>
                <w:szCs w:val="18"/>
                <w:lang w:val="hy-AM"/>
              </w:rPr>
              <w:t xml:space="preserve"> / A</w:t>
            </w:r>
            <w:r w:rsidRPr="00181A1B">
              <w:rPr>
                <w:rFonts w:ascii="GHEA Grapalat" w:hAnsi="GHEA Grapalat"/>
                <w:i w:val="0"/>
                <w:sz w:val="18"/>
                <w:szCs w:val="18"/>
              </w:rPr>
              <w:t>4</w:t>
            </w:r>
            <w:r w:rsidRPr="00181A1B">
              <w:rPr>
                <w:rFonts w:ascii="GHEA Grapalat" w:hAnsi="GHEA Grapalat"/>
                <w:i w:val="0"/>
                <w:sz w:val="18"/>
                <w:szCs w:val="18"/>
                <w:lang w:val="hy-AM"/>
              </w:rPr>
              <w:t xml:space="preserve"> / </w:t>
            </w:r>
            <w:r w:rsidRPr="00181A1B">
              <w:rPr>
                <w:rFonts w:ascii="GHEA Grapalat" w:hAnsi="GHEA Grapalat"/>
                <w:i w:val="0"/>
                <w:sz w:val="18"/>
                <w:szCs w:val="18"/>
              </w:rPr>
              <w:t>50</w:t>
            </w:r>
            <w:r w:rsidRPr="00181A1B">
              <w:rPr>
                <w:rFonts w:ascii="GHEA Grapalat" w:hAnsi="GHEA Grapalat"/>
                <w:i w:val="0"/>
                <w:sz w:val="18"/>
                <w:szCs w:val="18"/>
                <w:lang w:val="hy-AM"/>
              </w:rPr>
              <w:t xml:space="preserve">стр / </w:t>
            </w:r>
            <w:r w:rsidRPr="00181A1B">
              <w:rPr>
                <w:rFonts w:ascii="GHEA Grapalat" w:hAnsi="GHEA Grapalat" w:hint="eastAsia"/>
                <w:i w:val="0"/>
                <w:sz w:val="18"/>
                <w:szCs w:val="18"/>
                <w:lang w:val="hy-AM"/>
              </w:rPr>
              <w:t>с</w:t>
            </w:r>
            <w:r w:rsidRPr="00181A1B">
              <w:rPr>
                <w:rFonts w:ascii="GHEA Grapalat" w:hAnsi="GHEA Grapalat"/>
                <w:i w:val="0"/>
                <w:sz w:val="18"/>
                <w:szCs w:val="18"/>
                <w:lang w:val="hy-AM"/>
              </w:rPr>
              <w:t xml:space="preserve"> типографией</w:t>
            </w:r>
          </w:p>
        </w:tc>
        <w:tc>
          <w:tcPr>
            <w:tcW w:w="787" w:type="dxa"/>
            <w:vAlign w:val="center"/>
          </w:tcPr>
          <w:p w:rsidR="00C5706F" w:rsidRPr="00B138F3" w:rsidRDefault="00C5706F" w:rsidP="00D7309C">
            <w:pPr>
              <w:widowControl w:val="0"/>
              <w:jc w:val="center"/>
              <w:rPr>
                <w:rFonts w:ascii="GHEA Grapalat" w:hAnsi="GHEA Grapalat"/>
                <w:sz w:val="16"/>
                <w:szCs w:val="16"/>
              </w:rPr>
            </w:pPr>
            <w:r w:rsidRPr="00B138F3">
              <w:rPr>
                <w:rFonts w:ascii="GHEA Grapalat" w:hAnsi="GHEA Grapalat"/>
                <w:sz w:val="16"/>
                <w:szCs w:val="16"/>
              </w:rPr>
              <w:t>... %</w:t>
            </w:r>
          </w:p>
        </w:tc>
        <w:tc>
          <w:tcPr>
            <w:tcW w:w="868" w:type="dxa"/>
            <w:vAlign w:val="center"/>
          </w:tcPr>
          <w:p w:rsidR="00C5706F" w:rsidRPr="00B138F3" w:rsidRDefault="00C5706F" w:rsidP="00D7309C">
            <w:pPr>
              <w:widowControl w:val="0"/>
              <w:jc w:val="center"/>
              <w:rPr>
                <w:rFonts w:ascii="GHEA Grapalat" w:hAnsi="GHEA Grapalat"/>
                <w:sz w:val="16"/>
                <w:szCs w:val="16"/>
              </w:rPr>
            </w:pPr>
            <w:r w:rsidRPr="00B138F3">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2</w:t>
            </w:r>
          </w:p>
        </w:tc>
        <w:tc>
          <w:tcPr>
            <w:tcW w:w="2073" w:type="dxa"/>
            <w:vAlign w:val="center"/>
          </w:tcPr>
          <w:p w:rsidR="00C5706F" w:rsidRPr="00E23091" w:rsidRDefault="00C5706F" w:rsidP="00387FC9">
            <w:pPr>
              <w:spacing w:before="100" w:beforeAutospacing="1" w:after="100" w:afterAutospacing="1"/>
              <w:contextualSpacing/>
              <w:jc w:val="center"/>
              <w:rPr>
                <w:rFonts w:ascii="GHEA Grapalat" w:hAnsi="GHEA Grapalat"/>
                <w:sz w:val="18"/>
                <w:szCs w:val="18"/>
                <w:lang w:val="hy-AM"/>
              </w:rPr>
            </w:pPr>
            <w:r w:rsidRPr="00E23091">
              <w:rPr>
                <w:rFonts w:ascii="GHEA Grapalat" w:hAnsi="GHEA Grapalat"/>
                <w:sz w:val="18"/>
                <w:szCs w:val="18"/>
                <w:lang w:val="hy-AM"/>
              </w:rPr>
              <w:t>30192121</w:t>
            </w: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Ручка</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шариковая</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синяя</w:t>
            </w:r>
          </w:p>
        </w:tc>
        <w:tc>
          <w:tcPr>
            <w:tcW w:w="787" w:type="dxa"/>
            <w:vAlign w:val="center"/>
          </w:tcPr>
          <w:p w:rsidR="00C5706F" w:rsidRPr="00B138F3" w:rsidRDefault="00C5706F" w:rsidP="00982081">
            <w:pPr>
              <w:widowControl w:val="0"/>
              <w:jc w:val="center"/>
              <w:rPr>
                <w:rFonts w:ascii="GHEA Grapalat" w:hAnsi="GHEA Grapalat"/>
                <w:sz w:val="16"/>
                <w:szCs w:val="16"/>
              </w:rPr>
            </w:pPr>
            <w:r w:rsidRPr="00B138F3">
              <w:rPr>
                <w:rFonts w:ascii="GHEA Grapalat" w:hAnsi="GHEA Grapalat"/>
                <w:sz w:val="16"/>
                <w:szCs w:val="16"/>
              </w:rPr>
              <w:t>... %</w:t>
            </w:r>
          </w:p>
        </w:tc>
        <w:tc>
          <w:tcPr>
            <w:tcW w:w="868" w:type="dxa"/>
            <w:vAlign w:val="center"/>
          </w:tcPr>
          <w:p w:rsidR="00C5706F" w:rsidRPr="00B138F3" w:rsidRDefault="00C5706F" w:rsidP="00982081">
            <w:pPr>
              <w:widowControl w:val="0"/>
              <w:jc w:val="center"/>
              <w:rPr>
                <w:rFonts w:ascii="GHEA Grapalat" w:hAnsi="GHEA Grapalat"/>
                <w:sz w:val="16"/>
                <w:szCs w:val="16"/>
              </w:rPr>
            </w:pPr>
            <w:r w:rsidRPr="00B138F3">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3</w:t>
            </w:r>
          </w:p>
        </w:tc>
        <w:tc>
          <w:tcPr>
            <w:tcW w:w="2073" w:type="dxa"/>
            <w:vAlign w:val="center"/>
          </w:tcPr>
          <w:p w:rsidR="00C5706F" w:rsidRPr="00CF793A" w:rsidRDefault="00C5706F" w:rsidP="00387FC9">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30192160</w:t>
            </w: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hint="eastAsia"/>
                <w:i w:val="0"/>
                <w:sz w:val="18"/>
                <w:szCs w:val="18"/>
                <w:lang w:val="hy-AM"/>
              </w:rPr>
              <w:t>Штрих</w:t>
            </w:r>
            <w:r w:rsidRPr="00181A1B">
              <w:rPr>
                <w:rFonts w:ascii="GHEA Grapalat" w:hAnsi="GHEA Grapalat"/>
                <w:i w:val="0"/>
                <w:sz w:val="18"/>
                <w:szCs w:val="18"/>
                <w:lang w:val="hy-AM"/>
              </w:rPr>
              <w:t>-</w:t>
            </w:r>
            <w:r w:rsidRPr="00181A1B">
              <w:rPr>
                <w:rFonts w:ascii="GHEA Grapalat" w:hAnsi="GHEA Grapalat" w:hint="eastAsia"/>
                <w:i w:val="0"/>
                <w:sz w:val="18"/>
                <w:szCs w:val="18"/>
                <w:lang w:val="hy-AM"/>
              </w:rPr>
              <w:t>ручка</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4</w:t>
            </w:r>
          </w:p>
        </w:tc>
        <w:tc>
          <w:tcPr>
            <w:tcW w:w="2073" w:type="dxa"/>
            <w:vAlign w:val="center"/>
          </w:tcPr>
          <w:p w:rsidR="00C5706F" w:rsidRPr="00CF793A" w:rsidRDefault="00C5706F" w:rsidP="00387FC9">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30197234</w:t>
            </w:r>
          </w:p>
          <w:p w:rsidR="00C5706F" w:rsidRPr="00CF793A" w:rsidRDefault="00C5706F" w:rsidP="00387FC9">
            <w:pPr>
              <w:pStyle w:val="3"/>
              <w:spacing w:line="240" w:lineRule="auto"/>
              <w:jc w:val="left"/>
              <w:rPr>
                <w:rFonts w:ascii="GHEA Grapalat" w:hAnsi="GHEA Grapalat"/>
                <w:i w:val="0"/>
                <w:sz w:val="18"/>
                <w:szCs w:val="18"/>
                <w:lang w:val="hy-AM"/>
              </w:rPr>
            </w:pP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Папка с жестким составом (регистратор) A4</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5</w:t>
            </w:r>
          </w:p>
        </w:tc>
        <w:tc>
          <w:tcPr>
            <w:tcW w:w="2073" w:type="dxa"/>
            <w:vAlign w:val="center"/>
          </w:tcPr>
          <w:p w:rsidR="00C5706F" w:rsidRDefault="00C5706F" w:rsidP="00387FC9">
            <w:pPr>
              <w:pStyle w:val="3"/>
              <w:spacing w:line="240" w:lineRule="auto"/>
              <w:rPr>
                <w:rFonts w:ascii="GHEA Grapalat" w:hAnsi="GHEA Grapalat"/>
                <w:i w:val="0"/>
                <w:sz w:val="18"/>
                <w:szCs w:val="18"/>
                <w:lang w:val="en-US"/>
              </w:rPr>
            </w:pPr>
          </w:p>
          <w:p w:rsidR="00C5706F" w:rsidRPr="00CF793A" w:rsidRDefault="00C5706F" w:rsidP="00387FC9">
            <w:pPr>
              <w:pStyle w:val="3"/>
              <w:spacing w:line="240" w:lineRule="auto"/>
              <w:rPr>
                <w:rFonts w:ascii="GHEA Grapalat" w:hAnsi="GHEA Grapalat"/>
                <w:i w:val="0"/>
                <w:sz w:val="18"/>
                <w:szCs w:val="18"/>
                <w:lang w:val="hy-AM"/>
              </w:rPr>
            </w:pPr>
            <w:r w:rsidRPr="00CF793A">
              <w:rPr>
                <w:rFonts w:ascii="GHEA Grapalat" w:hAnsi="GHEA Grapalat"/>
                <w:i w:val="0"/>
                <w:sz w:val="18"/>
                <w:szCs w:val="18"/>
                <w:lang w:val="hy-AM"/>
              </w:rPr>
              <w:t>30197231</w:t>
            </w:r>
          </w:p>
          <w:p w:rsidR="00C5706F" w:rsidRPr="00CF793A" w:rsidRDefault="00C5706F" w:rsidP="00387FC9">
            <w:pPr>
              <w:pStyle w:val="3"/>
              <w:spacing w:line="240" w:lineRule="auto"/>
              <w:rPr>
                <w:rFonts w:ascii="GHEA Grapalat" w:hAnsi="GHEA Grapalat"/>
                <w:i w:val="0"/>
                <w:sz w:val="18"/>
                <w:szCs w:val="18"/>
                <w:lang w:val="hy-AM"/>
              </w:rPr>
            </w:pPr>
          </w:p>
        </w:tc>
        <w:tc>
          <w:tcPr>
            <w:tcW w:w="1855" w:type="dxa"/>
            <w:vAlign w:val="center"/>
          </w:tcPr>
          <w:p w:rsidR="00C5706F" w:rsidRPr="00C5706F" w:rsidRDefault="00C5706F" w:rsidP="00387FC9">
            <w:pPr>
              <w:pStyle w:val="3"/>
              <w:spacing w:line="240" w:lineRule="auto"/>
              <w:rPr>
                <w:rFonts w:ascii="GHEA Grapalat" w:hAnsi="GHEA Grapalat"/>
                <w:i w:val="0"/>
                <w:sz w:val="18"/>
                <w:szCs w:val="18"/>
              </w:rPr>
            </w:pPr>
            <w:r w:rsidRPr="00181A1B">
              <w:rPr>
                <w:rFonts w:ascii="GHEA Grapalat" w:hAnsi="GHEA Grapalat"/>
                <w:i w:val="0"/>
                <w:sz w:val="18"/>
                <w:szCs w:val="18"/>
                <w:lang w:val="hy-AM"/>
              </w:rPr>
              <w:t>Прозрачная полимерная пленка/Файл/ A4</w:t>
            </w:r>
          </w:p>
          <w:p w:rsidR="00C5706F" w:rsidRPr="00C5706F" w:rsidRDefault="00C5706F" w:rsidP="00387FC9">
            <w:pPr>
              <w:jc w:val="center"/>
            </w:pPr>
            <w:r w:rsidRPr="00A9548C">
              <w:rPr>
                <w:rFonts w:ascii="GHEA Grapalat" w:hAnsi="GHEA Grapalat"/>
                <w:sz w:val="18"/>
                <w:szCs w:val="18"/>
                <w:lang w:val="hy-AM"/>
              </w:rPr>
              <w:t>100 шт</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lastRenderedPageBreak/>
              <w:t>6</w:t>
            </w:r>
          </w:p>
        </w:tc>
        <w:tc>
          <w:tcPr>
            <w:tcW w:w="2073" w:type="dxa"/>
            <w:vAlign w:val="center"/>
          </w:tcPr>
          <w:p w:rsidR="00C5706F" w:rsidRDefault="00C5706F" w:rsidP="00387FC9">
            <w:pPr>
              <w:pStyle w:val="3"/>
              <w:spacing w:line="240" w:lineRule="auto"/>
              <w:rPr>
                <w:rFonts w:ascii="GHEA Grapalat" w:hAnsi="GHEA Grapalat"/>
                <w:i w:val="0"/>
                <w:sz w:val="18"/>
                <w:szCs w:val="18"/>
                <w:lang w:val="en-US"/>
              </w:rPr>
            </w:pPr>
          </w:p>
          <w:p w:rsidR="00C5706F" w:rsidRPr="00772AC2" w:rsidRDefault="00C5706F"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30197622</w:t>
            </w:r>
          </w:p>
          <w:p w:rsidR="00C5706F" w:rsidRPr="00772AC2" w:rsidRDefault="00C5706F" w:rsidP="00387FC9">
            <w:pPr>
              <w:pStyle w:val="3"/>
              <w:spacing w:line="240" w:lineRule="auto"/>
              <w:rPr>
                <w:rFonts w:ascii="GHEA Grapalat" w:hAnsi="GHEA Grapalat"/>
                <w:i w:val="0"/>
                <w:sz w:val="18"/>
                <w:szCs w:val="18"/>
                <w:lang w:val="hy-AM"/>
              </w:rPr>
            </w:pP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Бумага</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формат</w:t>
            </w:r>
            <w:r w:rsidRPr="00181A1B">
              <w:rPr>
                <w:rFonts w:ascii="GHEA Grapalat" w:hAnsi="GHEA Grapalat"/>
                <w:i w:val="0"/>
                <w:sz w:val="18"/>
                <w:szCs w:val="18"/>
                <w:lang w:val="hy-AM"/>
              </w:rPr>
              <w:t xml:space="preserve"> </w:t>
            </w:r>
            <w:r w:rsidRPr="00181A1B">
              <w:rPr>
                <w:rFonts w:ascii="GHEA Grapalat" w:hAnsi="GHEA Grapalat" w:hint="eastAsia"/>
                <w:i w:val="0"/>
                <w:sz w:val="18"/>
                <w:szCs w:val="18"/>
                <w:lang w:val="hy-AM"/>
              </w:rPr>
              <w:t>А</w:t>
            </w:r>
            <w:r w:rsidRPr="00181A1B">
              <w:rPr>
                <w:rFonts w:ascii="GHEA Grapalat" w:hAnsi="GHEA Grapalat"/>
                <w:i w:val="0"/>
                <w:sz w:val="18"/>
                <w:szCs w:val="18"/>
                <w:lang w:val="hy-AM"/>
              </w:rPr>
              <w:t>4) 80 г / кв.м.</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7</w:t>
            </w:r>
          </w:p>
        </w:tc>
        <w:tc>
          <w:tcPr>
            <w:tcW w:w="2073" w:type="dxa"/>
            <w:vAlign w:val="center"/>
          </w:tcPr>
          <w:p w:rsidR="00C5706F" w:rsidRDefault="00C5706F" w:rsidP="00387FC9">
            <w:pPr>
              <w:pStyle w:val="3"/>
              <w:spacing w:line="240" w:lineRule="auto"/>
              <w:rPr>
                <w:rFonts w:ascii="GHEA Grapalat" w:hAnsi="GHEA Grapalat"/>
                <w:i w:val="0"/>
                <w:sz w:val="18"/>
                <w:szCs w:val="18"/>
                <w:lang w:val="en-US"/>
              </w:rPr>
            </w:pPr>
          </w:p>
          <w:p w:rsidR="00C5706F" w:rsidRPr="00772AC2" w:rsidRDefault="00C5706F"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30192133</w:t>
            </w:r>
          </w:p>
          <w:p w:rsidR="00C5706F" w:rsidRPr="00772AC2" w:rsidRDefault="00C5706F" w:rsidP="00387FC9">
            <w:pPr>
              <w:pStyle w:val="3"/>
              <w:spacing w:line="240" w:lineRule="auto"/>
              <w:rPr>
                <w:rFonts w:ascii="GHEA Grapalat" w:hAnsi="GHEA Grapalat"/>
                <w:i w:val="0"/>
                <w:sz w:val="18"/>
                <w:szCs w:val="18"/>
                <w:lang w:val="hy-AM"/>
              </w:rPr>
            </w:pP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Точилка металлическая</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r w:rsidR="00C5706F" w:rsidRPr="00B138F3" w:rsidTr="00D915F5">
        <w:trPr>
          <w:trHeight w:val="404"/>
          <w:jc w:val="center"/>
        </w:trPr>
        <w:tc>
          <w:tcPr>
            <w:tcW w:w="1702" w:type="dxa"/>
            <w:vAlign w:val="center"/>
          </w:tcPr>
          <w:p w:rsidR="00C5706F" w:rsidRPr="0067356B" w:rsidRDefault="00C5706F" w:rsidP="00387FC9">
            <w:pPr>
              <w:widowControl w:val="0"/>
              <w:spacing w:after="120"/>
              <w:jc w:val="center"/>
              <w:rPr>
                <w:rFonts w:ascii="GHEA Grapalat" w:hAnsi="GHEA Grapalat"/>
                <w:sz w:val="16"/>
                <w:szCs w:val="16"/>
                <w:lang w:val="en-US"/>
              </w:rPr>
            </w:pPr>
            <w:r>
              <w:rPr>
                <w:rFonts w:ascii="GHEA Grapalat" w:hAnsi="GHEA Grapalat"/>
                <w:sz w:val="16"/>
                <w:szCs w:val="16"/>
                <w:lang w:val="en-US"/>
              </w:rPr>
              <w:t>8</w:t>
            </w:r>
          </w:p>
        </w:tc>
        <w:tc>
          <w:tcPr>
            <w:tcW w:w="2073" w:type="dxa"/>
            <w:vAlign w:val="center"/>
          </w:tcPr>
          <w:p w:rsidR="00C5706F" w:rsidRDefault="00C5706F" w:rsidP="00387FC9">
            <w:pPr>
              <w:pStyle w:val="3"/>
              <w:spacing w:line="240" w:lineRule="auto"/>
              <w:rPr>
                <w:rFonts w:ascii="GHEA Grapalat" w:hAnsi="GHEA Grapalat"/>
                <w:i w:val="0"/>
                <w:sz w:val="18"/>
                <w:szCs w:val="18"/>
                <w:lang w:val="en-US"/>
              </w:rPr>
            </w:pPr>
          </w:p>
          <w:p w:rsidR="00C5706F" w:rsidRPr="00772AC2" w:rsidRDefault="00C5706F" w:rsidP="00387FC9">
            <w:pPr>
              <w:pStyle w:val="3"/>
              <w:spacing w:line="240" w:lineRule="auto"/>
              <w:rPr>
                <w:rFonts w:ascii="GHEA Grapalat" w:hAnsi="GHEA Grapalat"/>
                <w:i w:val="0"/>
                <w:sz w:val="18"/>
                <w:szCs w:val="18"/>
                <w:lang w:val="hy-AM"/>
              </w:rPr>
            </w:pPr>
            <w:r w:rsidRPr="00772AC2">
              <w:rPr>
                <w:rFonts w:ascii="GHEA Grapalat" w:hAnsi="GHEA Grapalat"/>
                <w:i w:val="0"/>
                <w:sz w:val="18"/>
                <w:szCs w:val="18"/>
                <w:lang w:val="hy-AM"/>
              </w:rPr>
              <w:t>35821400</w:t>
            </w:r>
          </w:p>
          <w:p w:rsidR="00C5706F" w:rsidRPr="00772AC2" w:rsidRDefault="00C5706F" w:rsidP="00387FC9">
            <w:pPr>
              <w:pStyle w:val="3"/>
              <w:spacing w:line="240" w:lineRule="auto"/>
              <w:rPr>
                <w:rFonts w:ascii="GHEA Grapalat" w:hAnsi="GHEA Grapalat"/>
                <w:i w:val="0"/>
                <w:sz w:val="18"/>
                <w:szCs w:val="18"/>
                <w:lang w:val="hy-AM"/>
              </w:rPr>
            </w:pPr>
          </w:p>
        </w:tc>
        <w:tc>
          <w:tcPr>
            <w:tcW w:w="1855" w:type="dxa"/>
            <w:vAlign w:val="center"/>
          </w:tcPr>
          <w:p w:rsidR="00C5706F" w:rsidRPr="00181A1B" w:rsidRDefault="00C5706F" w:rsidP="00387FC9">
            <w:pPr>
              <w:pStyle w:val="3"/>
              <w:spacing w:line="240" w:lineRule="auto"/>
              <w:rPr>
                <w:rFonts w:ascii="GHEA Grapalat" w:hAnsi="GHEA Grapalat"/>
                <w:i w:val="0"/>
                <w:sz w:val="18"/>
                <w:szCs w:val="18"/>
                <w:lang w:val="hy-AM"/>
              </w:rPr>
            </w:pPr>
            <w:r w:rsidRPr="00181A1B">
              <w:rPr>
                <w:rFonts w:ascii="GHEA Grapalat" w:hAnsi="GHEA Grapalat"/>
                <w:i w:val="0"/>
                <w:sz w:val="18"/>
                <w:szCs w:val="18"/>
                <w:lang w:val="hy-AM"/>
              </w:rPr>
              <w:t>Государственный флаг РА</w:t>
            </w:r>
          </w:p>
        </w:tc>
        <w:tc>
          <w:tcPr>
            <w:tcW w:w="787" w:type="dxa"/>
            <w:vAlign w:val="center"/>
          </w:tcPr>
          <w:p w:rsidR="00C5706F" w:rsidRDefault="00C5706F" w:rsidP="00C5706F">
            <w:pPr>
              <w:jc w:val="center"/>
            </w:pPr>
            <w:r w:rsidRPr="0088549A">
              <w:rPr>
                <w:rFonts w:ascii="GHEA Grapalat" w:hAnsi="GHEA Grapalat"/>
                <w:sz w:val="16"/>
                <w:szCs w:val="16"/>
              </w:rPr>
              <w:t>... %</w:t>
            </w:r>
          </w:p>
        </w:tc>
        <w:tc>
          <w:tcPr>
            <w:tcW w:w="868" w:type="dxa"/>
            <w:vAlign w:val="center"/>
          </w:tcPr>
          <w:p w:rsidR="00C5706F" w:rsidRDefault="00C5706F" w:rsidP="00C5706F">
            <w:pPr>
              <w:jc w:val="center"/>
            </w:pPr>
            <w:r w:rsidRPr="0088549A">
              <w:rPr>
                <w:rFonts w:ascii="GHEA Grapalat" w:hAnsi="GHEA Grapalat"/>
                <w:sz w:val="16"/>
                <w:szCs w:val="16"/>
              </w:rPr>
              <w:t>... %</w:t>
            </w:r>
          </w:p>
        </w:tc>
        <w:tc>
          <w:tcPr>
            <w:tcW w:w="696"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68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589"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4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0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28"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67"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1"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970"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852"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c>
          <w:tcPr>
            <w:tcW w:w="795" w:type="dxa"/>
            <w:vAlign w:val="center"/>
          </w:tcPr>
          <w:p w:rsidR="00C5706F" w:rsidRPr="00B138F3" w:rsidRDefault="00C5706F" w:rsidP="00387FC9">
            <w:pPr>
              <w:widowControl w:val="0"/>
              <w:jc w:val="center"/>
              <w:rPr>
                <w:rFonts w:ascii="GHEA Grapalat" w:hAnsi="GHEA Grapalat" w:cs="Arial"/>
                <w:sz w:val="16"/>
                <w:szCs w:val="16"/>
              </w:rPr>
            </w:pPr>
            <w:r w:rsidRPr="00B138F3">
              <w:rPr>
                <w:rFonts w:ascii="GHEA Grapalat" w:hAnsi="GHEA Grapalat"/>
                <w:sz w:val="16"/>
                <w:szCs w:val="16"/>
              </w:rPr>
              <w:t>.</w:t>
            </w:r>
            <w:r>
              <w:rPr>
                <w:rFonts w:ascii="GHEA Grapalat" w:hAnsi="GHEA Grapalat"/>
                <w:sz w:val="16"/>
                <w:szCs w:val="16"/>
                <w:lang w:val="en-US"/>
              </w:rPr>
              <w:t>100</w:t>
            </w:r>
            <w:r w:rsidRPr="00B138F3">
              <w:rPr>
                <w:rFonts w:ascii="GHEA Grapalat" w:hAnsi="GHEA Grapalat"/>
                <w:sz w:val="16"/>
                <w:szCs w:val="16"/>
              </w:rPr>
              <w:t xml:space="preserve">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C748AF">
          <w:footnotePr>
            <w:pos w:val="beneathText"/>
          </w:footnotePr>
          <w:pgSz w:w="16838" w:h="11906" w:orient="landscape" w:code="9"/>
          <w:pgMar w:top="851"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D915F5">
        <w:rPr>
          <w:rFonts w:ascii="GHEA Grapalat" w:hAnsi="GHEA Grapalat"/>
          <w:i/>
        </w:rPr>
        <w:t>IKVCIK-GHAPDzB-22/</w:t>
      </w:r>
      <w:r w:rsidR="00D915F5" w:rsidRPr="00D915F5">
        <w:rPr>
          <w:rFonts w:ascii="GHEA Grapalat" w:hAnsi="GHEA Grapalat"/>
          <w:i/>
        </w:rPr>
        <w:t>14</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00D915F5">
        <w:rPr>
          <w:rFonts w:ascii="GHEA Grapalat" w:hAnsi="GHEA Grapalat"/>
          <w:i/>
        </w:rPr>
        <w:t>2</w:t>
      </w:r>
      <w:r w:rsidR="00D915F5" w:rsidRPr="00D915F5">
        <w:rPr>
          <w:rFonts w:ascii="GHEA Grapalat" w:hAnsi="GHEA Grapalat"/>
          <w:i/>
        </w:rPr>
        <w:t>022</w:t>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C748AF">
        <w:rPr>
          <w:rFonts w:ascii="GHEA Grapalat" w:hAnsi="GHEA Grapalat"/>
          <w:i/>
        </w:rPr>
        <w:t>IKVCIK-GHAPDzB-2</w:t>
      </w:r>
      <w:r w:rsidR="00C748AF" w:rsidRPr="00C748AF">
        <w:rPr>
          <w:rFonts w:ascii="GHEA Grapalat" w:hAnsi="GHEA Grapalat"/>
          <w:i/>
        </w:rPr>
        <w:t>2</w:t>
      </w:r>
      <w:r w:rsidR="00D915F5">
        <w:rPr>
          <w:rFonts w:ascii="GHEA Grapalat" w:hAnsi="GHEA Grapalat"/>
          <w:i/>
        </w:rPr>
        <w:t>/</w:t>
      </w:r>
      <w:r w:rsidR="00D915F5" w:rsidRPr="00D915F5">
        <w:rPr>
          <w:rFonts w:ascii="GHEA Grapalat" w:hAnsi="GHEA Grapalat"/>
          <w:i/>
        </w:rPr>
        <w:t>14</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D915F5" w:rsidRPr="002161FA">
        <w:rPr>
          <w:rFonts w:ascii="GHEA Grapalat" w:hAnsi="GHEA Grapalat"/>
          <w:i/>
        </w:rPr>
        <w:t>22</w:t>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272" w:rsidRDefault="00406272">
      <w:r>
        <w:separator/>
      </w:r>
    </w:p>
  </w:endnote>
  <w:endnote w:type="continuationSeparator" w:id="0">
    <w:p w:rsidR="00406272" w:rsidRDefault="0040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A66AD4" w:rsidRPr="00C861E9" w:rsidRDefault="00A66AD4">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F2C1E">
          <w:rPr>
            <w:rFonts w:ascii="GHEA Grapalat" w:hAnsi="GHEA Grapalat"/>
            <w:noProof/>
            <w:sz w:val="24"/>
            <w:szCs w:val="24"/>
          </w:rPr>
          <w:t>92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272" w:rsidRDefault="00406272">
      <w:r>
        <w:separator/>
      </w:r>
    </w:p>
  </w:footnote>
  <w:footnote w:type="continuationSeparator" w:id="0">
    <w:p w:rsidR="00406272" w:rsidRDefault="00406272">
      <w:r>
        <w:continuationSeparator/>
      </w:r>
    </w:p>
  </w:footnote>
  <w:footnote w:id="1">
    <w:p w:rsidR="00A66AD4" w:rsidRPr="002C2499" w:rsidRDefault="00A66AD4"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A66AD4" w:rsidRPr="000811C1" w:rsidRDefault="00A66AD4">
      <w:pPr>
        <w:pStyle w:val="af2"/>
        <w:rPr>
          <w:rFonts w:asciiTheme="minorHAnsi" w:hAnsiTheme="minorHAnsi"/>
        </w:rPr>
      </w:pPr>
    </w:p>
  </w:footnote>
  <w:footnote w:id="2">
    <w:p w:rsidR="00A66AD4" w:rsidRPr="008842CE" w:rsidRDefault="00A66AD4"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A66AD4" w:rsidRPr="000811C1" w:rsidRDefault="00A66AD4">
      <w:pPr>
        <w:pStyle w:val="af2"/>
        <w:rPr>
          <w:lang w:val="af-ZA"/>
        </w:rPr>
      </w:pPr>
    </w:p>
  </w:footnote>
  <w:footnote w:id="3">
    <w:p w:rsidR="00A66AD4" w:rsidRPr="00A31673" w:rsidRDefault="00A66AD4">
      <w:pPr>
        <w:pStyle w:val="af2"/>
      </w:pP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A66AD4" w:rsidRPr="008416BA" w:rsidRDefault="00A66AD4"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A66AD4" w:rsidRDefault="00A66AD4" w:rsidP="006B3E56">
      <w:pPr>
        <w:jc w:val="both"/>
      </w:pPr>
    </w:p>
    <w:p w:rsidR="00A66AD4" w:rsidRPr="008B70EB" w:rsidRDefault="00A66AD4"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w:t>
      </w:r>
      <w:proofErr w:type="gramStart"/>
      <w:r w:rsidRPr="008B70EB">
        <w:rPr>
          <w:rFonts w:ascii="GHEA Grapalat" w:hAnsi="GHEA Grapalat"/>
          <w:i/>
          <w:sz w:val="20"/>
          <w:szCs w:val="20"/>
        </w:rPr>
        <w:t>"О</w:t>
      </w:r>
      <w:proofErr w:type="spellEnd"/>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A66AD4" w:rsidRPr="008B70EB" w:rsidRDefault="00A66AD4"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A66AD4" w:rsidRPr="008B70EB" w:rsidRDefault="00A66AD4"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A66AD4" w:rsidRDefault="00A66AD4" w:rsidP="00637230">
      <w:pPr>
        <w:jc w:val="both"/>
        <w:rPr>
          <w:rFonts w:asciiTheme="minorHAnsi" w:hAnsiTheme="minorHAnsi"/>
          <w:lang w:val="af-ZA"/>
        </w:rPr>
      </w:pPr>
    </w:p>
  </w:footnote>
  <w:footnote w:id="5">
    <w:p w:rsidR="00A66AD4" w:rsidRPr="00D3436F" w:rsidRDefault="00A66AD4"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A66AD4" w:rsidRPr="00D3436F" w:rsidRDefault="00A66AD4">
      <w:pPr>
        <w:pStyle w:val="af2"/>
        <w:rPr>
          <w:lang w:val="es-ES"/>
        </w:rPr>
      </w:pPr>
    </w:p>
  </w:footnote>
  <w:footnote w:id="6">
    <w:p w:rsidR="00A66AD4" w:rsidRPr="008842CE" w:rsidRDefault="00A66AD4" w:rsidP="003D2FE2">
      <w:pPr>
        <w:pStyle w:val="af2"/>
        <w:jc w:val="both"/>
      </w:pPr>
    </w:p>
  </w:footnote>
  <w:footnote w:id="7">
    <w:p w:rsidR="00A66AD4" w:rsidRPr="008842CE" w:rsidRDefault="00A66AD4" w:rsidP="000A214C">
      <w:pPr>
        <w:pStyle w:val="af2"/>
        <w:jc w:val="both"/>
      </w:pPr>
    </w:p>
  </w:footnote>
  <w:footnote w:id="8">
    <w:p w:rsidR="00A66AD4" w:rsidRPr="00D3436F" w:rsidRDefault="00A66AD4"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A66AD4" w:rsidRPr="008842CE" w:rsidRDefault="00A66AD4" w:rsidP="005E52ED">
      <w:pPr>
        <w:pStyle w:val="af2"/>
        <w:widowControl w:val="0"/>
        <w:jc w:val="both"/>
        <w:rPr>
          <w:rFonts w:ascii="GHEA Grapalat" w:hAnsi="GHEA Grapalat"/>
          <w:lang w:val="hy-AM"/>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A66AD4" w:rsidRPr="00D3436F" w:rsidRDefault="00A66AD4">
      <w:pPr>
        <w:pStyle w:val="af2"/>
        <w:rPr>
          <w:lang w:val="hy-AM"/>
        </w:rPr>
      </w:pPr>
    </w:p>
  </w:footnote>
  <w:footnote w:id="10">
    <w:p w:rsidR="00A66AD4" w:rsidRPr="008842CE" w:rsidRDefault="00A66AD4"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A66AD4" w:rsidRPr="00E85250" w:rsidRDefault="00A66AD4" w:rsidP="00D90640">
      <w:pPr>
        <w:widowControl w:val="0"/>
        <w:spacing w:after="160" w:line="360" w:lineRule="auto"/>
        <w:ind w:firstLine="709"/>
        <w:jc w:val="both"/>
        <w:rPr>
          <w:rFonts w:ascii="GHEA Grapalat" w:hAnsi="GHEA Grapalat"/>
          <w:lang w:val="hy-AM"/>
        </w:rPr>
      </w:pPr>
    </w:p>
    <w:p w:rsidR="00A66AD4" w:rsidRPr="00D3436F" w:rsidRDefault="00A66AD4">
      <w:pPr>
        <w:pStyle w:val="af2"/>
        <w:rPr>
          <w:lang w:val="hy-AM"/>
        </w:rPr>
      </w:pPr>
    </w:p>
  </w:footnote>
  <w:footnote w:id="11">
    <w:p w:rsidR="00A66AD4" w:rsidRPr="00402BC3" w:rsidRDefault="00A66AD4"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A66AD4" w:rsidRPr="00552088" w:rsidRDefault="00A66AD4"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A66AD4" w:rsidRPr="00D3436F" w:rsidRDefault="00A66AD4">
      <w:pPr>
        <w:pStyle w:val="af2"/>
        <w:rPr>
          <w:lang w:val="hy-AM"/>
        </w:rPr>
      </w:pPr>
    </w:p>
  </w:footnote>
  <w:footnote w:id="12">
    <w:p w:rsidR="00A66AD4" w:rsidRPr="008842CE" w:rsidRDefault="00A66AD4"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A66AD4" w:rsidRPr="00D3436F" w:rsidRDefault="00A66AD4">
      <w:pPr>
        <w:pStyle w:val="af2"/>
        <w:rPr>
          <w:lang w:val="hy-AM"/>
        </w:rPr>
      </w:pPr>
    </w:p>
  </w:footnote>
  <w:footnote w:id="13">
    <w:p w:rsidR="00A66AD4" w:rsidRPr="00D3436F" w:rsidRDefault="00A66AD4"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A66AD4" w:rsidRPr="008842CE" w:rsidRDefault="00A66AD4"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A66AD4" w:rsidRPr="00D3436F" w:rsidRDefault="00A66AD4">
      <w:pPr>
        <w:pStyle w:val="af2"/>
        <w:rPr>
          <w:lang w:val="hy-AM"/>
        </w:rPr>
      </w:pPr>
    </w:p>
  </w:footnote>
  <w:footnote w:id="15">
    <w:p w:rsidR="00A66AD4" w:rsidRPr="00E861BF" w:rsidRDefault="00A66AD4"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16">
    <w:p w:rsidR="00A66AD4" w:rsidRPr="00C84B20" w:rsidRDefault="00A66AD4" w:rsidP="00B64ECA">
      <w:pPr>
        <w:pStyle w:val="af2"/>
        <w:widowControl w:val="0"/>
        <w:jc w:val="both"/>
        <w:rPr>
          <w:rFonts w:ascii="GHEA Grapalat" w:hAnsi="GHEA Grapalat"/>
          <w:i/>
        </w:rPr>
      </w:pPr>
      <w:r w:rsidRPr="00C84B20">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A66AD4" w:rsidRDefault="00A66AD4"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A66AD4" w:rsidRPr="00E861BF" w:rsidRDefault="00A66AD4"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7">
    <w:p w:rsidR="00A66AD4" w:rsidRPr="00E861BF" w:rsidRDefault="00A66AD4"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18">
    <w:p w:rsidR="00A66AD4" w:rsidRPr="008842CE" w:rsidRDefault="00A66AD4"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19">
    <w:p w:rsidR="00A66AD4" w:rsidRPr="008842CE" w:rsidRDefault="00A66AD4"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es-ES"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4EFC"/>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492"/>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6B9"/>
    <w:rsid w:val="000A5B16"/>
    <w:rsid w:val="000A6B75"/>
    <w:rsid w:val="000A72AD"/>
    <w:rsid w:val="000A7528"/>
    <w:rsid w:val="000B033F"/>
    <w:rsid w:val="000B0B17"/>
    <w:rsid w:val="000B2071"/>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E7D"/>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A19"/>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A1B"/>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03"/>
    <w:rsid w:val="002069C9"/>
    <w:rsid w:val="00206AF8"/>
    <w:rsid w:val="0020701A"/>
    <w:rsid w:val="00207490"/>
    <w:rsid w:val="002100B3"/>
    <w:rsid w:val="002101F2"/>
    <w:rsid w:val="00210F0C"/>
    <w:rsid w:val="00211425"/>
    <w:rsid w:val="002137E6"/>
    <w:rsid w:val="00213830"/>
    <w:rsid w:val="00213EB8"/>
    <w:rsid w:val="00214462"/>
    <w:rsid w:val="0021589C"/>
    <w:rsid w:val="002161FA"/>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996"/>
    <w:rsid w:val="002B3E53"/>
    <w:rsid w:val="002B4FD9"/>
    <w:rsid w:val="002B51FB"/>
    <w:rsid w:val="002B5F87"/>
    <w:rsid w:val="002B6548"/>
    <w:rsid w:val="002B722B"/>
    <w:rsid w:val="002B72F4"/>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206A"/>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BC3"/>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490A"/>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2D1"/>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272"/>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0F5"/>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58F9"/>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6B"/>
    <w:rsid w:val="006735A4"/>
    <w:rsid w:val="0067389F"/>
    <w:rsid w:val="0067392B"/>
    <w:rsid w:val="00673BD3"/>
    <w:rsid w:val="00673D0A"/>
    <w:rsid w:val="006746D5"/>
    <w:rsid w:val="00675740"/>
    <w:rsid w:val="0067579A"/>
    <w:rsid w:val="00676178"/>
    <w:rsid w:val="00677658"/>
    <w:rsid w:val="00677822"/>
    <w:rsid w:val="00677C36"/>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0A9"/>
    <w:rsid w:val="00776E6C"/>
    <w:rsid w:val="007803DF"/>
    <w:rsid w:val="007804AB"/>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E7CF0"/>
    <w:rsid w:val="007F12DE"/>
    <w:rsid w:val="007F1314"/>
    <w:rsid w:val="007F281F"/>
    <w:rsid w:val="007F2C1E"/>
    <w:rsid w:val="007F4126"/>
    <w:rsid w:val="007F503F"/>
    <w:rsid w:val="007F5A5F"/>
    <w:rsid w:val="007F6722"/>
    <w:rsid w:val="007F6900"/>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2C2"/>
    <w:rsid w:val="009123CA"/>
    <w:rsid w:val="00914B4A"/>
    <w:rsid w:val="00915104"/>
    <w:rsid w:val="00915337"/>
    <w:rsid w:val="00915A97"/>
    <w:rsid w:val="009160C2"/>
    <w:rsid w:val="00916A53"/>
    <w:rsid w:val="00917234"/>
    <w:rsid w:val="009175A2"/>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0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772"/>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6AD4"/>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707"/>
    <w:rsid w:val="00A76200"/>
    <w:rsid w:val="00A76C15"/>
    <w:rsid w:val="00A76F8C"/>
    <w:rsid w:val="00A779D8"/>
    <w:rsid w:val="00A8081F"/>
    <w:rsid w:val="00A80ECD"/>
    <w:rsid w:val="00A8134C"/>
    <w:rsid w:val="00A81620"/>
    <w:rsid w:val="00A81DD5"/>
    <w:rsid w:val="00A82F21"/>
    <w:rsid w:val="00A8328A"/>
    <w:rsid w:val="00A86287"/>
    <w:rsid w:val="00A87EE8"/>
    <w:rsid w:val="00A90E28"/>
    <w:rsid w:val="00A90FCD"/>
    <w:rsid w:val="00A921FF"/>
    <w:rsid w:val="00A93710"/>
    <w:rsid w:val="00A943A0"/>
    <w:rsid w:val="00A944D6"/>
    <w:rsid w:val="00A9548C"/>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9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46B"/>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06F"/>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48AF"/>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684"/>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3A9"/>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09C"/>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5F5"/>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58AC"/>
    <w:rsid w:val="00DB60BB"/>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4FD"/>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459"/>
    <w:rsid w:val="00DF749E"/>
    <w:rsid w:val="00E00AD1"/>
    <w:rsid w:val="00E01503"/>
    <w:rsid w:val="00E01672"/>
    <w:rsid w:val="00E01CF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9DF"/>
    <w:rsid w:val="00E51CD0"/>
    <w:rsid w:val="00E51D3B"/>
    <w:rsid w:val="00E51D78"/>
    <w:rsid w:val="00E51EEA"/>
    <w:rsid w:val="00E54297"/>
    <w:rsid w:val="00E54B2C"/>
    <w:rsid w:val="00E5510F"/>
    <w:rsid w:val="00E55EBF"/>
    <w:rsid w:val="00E5726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93E"/>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C7A64"/>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164"/>
    <w:rsid w:val="00F65659"/>
    <w:rsid w:val="00F658E7"/>
    <w:rsid w:val="00F66146"/>
    <w:rsid w:val="00F667B5"/>
    <w:rsid w:val="00F676CB"/>
    <w:rsid w:val="00F677F1"/>
    <w:rsid w:val="00F67946"/>
    <w:rsid w:val="00F67CD4"/>
    <w:rsid w:val="00F70E55"/>
    <w:rsid w:val="00F71F29"/>
    <w:rsid w:val="00F72985"/>
    <w:rsid w:val="00F7342A"/>
    <w:rsid w:val="00F73CAB"/>
    <w:rsid w:val="00F73D7F"/>
    <w:rsid w:val="00F743B3"/>
    <w:rsid w:val="00F7451F"/>
    <w:rsid w:val="00F7467F"/>
    <w:rsid w:val="00F74843"/>
    <w:rsid w:val="00F74984"/>
    <w:rsid w:val="00F7541A"/>
    <w:rsid w:val="00F75607"/>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E2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8D53A-E0C1-44DD-9F79-3763CFE82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1752</TotalTime>
  <Pages>1</Pages>
  <Words>20735</Words>
  <Characters>118194</Characters>
  <Application>Microsoft Office Word</Application>
  <DocSecurity>0</DocSecurity>
  <Lines>984</Lines>
  <Paragraphs>277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138652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996</cp:revision>
  <cp:lastPrinted>2018-02-16T07:12:00Z</cp:lastPrinted>
  <dcterms:created xsi:type="dcterms:W3CDTF">2019-10-28T07:04:00Z</dcterms:created>
  <dcterms:modified xsi:type="dcterms:W3CDTF">2022-02-07T06:07:00Z</dcterms:modified>
</cp:coreProperties>
</file>